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7396A" w14:textId="358139C4" w:rsidR="00941907" w:rsidRPr="00941907" w:rsidRDefault="00941907" w:rsidP="00941907">
      <w:pPr>
        <w:shd w:val="clear" w:color="auto" w:fill="FFFFFF"/>
        <w:spacing w:after="0" w:line="240" w:lineRule="auto"/>
        <w:jc w:val="center"/>
        <w:rPr>
          <w:rFonts w:ascii="GHEA Grapalat" w:eastAsia="Times New Roman" w:hAnsi="GHEA Grapalat" w:cs="Arial"/>
          <w:b/>
          <w:bCs/>
          <w:color w:val="333333"/>
          <w:sz w:val="24"/>
          <w:szCs w:val="24"/>
          <w:lang w:val="en-US" w:eastAsia="hy-AM"/>
        </w:rPr>
      </w:pPr>
      <w:bookmarkStart w:id="0" w:name="_GoBack"/>
      <w:bookmarkEnd w:id="0"/>
      <w:r w:rsidRPr="003254F3">
        <w:rPr>
          <w:rFonts w:ascii="GHEA Grapalat" w:eastAsia="Times New Roman" w:hAnsi="GHEA Grapalat" w:cs="Arial"/>
          <w:b/>
          <w:bCs/>
          <w:color w:val="333333"/>
          <w:sz w:val="24"/>
          <w:szCs w:val="24"/>
          <w:lang w:val="en-US" w:eastAsia="hy-AM"/>
        </w:rPr>
        <w:t xml:space="preserve">ՏԵՂԵԿԱՆՔ </w:t>
      </w:r>
    </w:p>
    <w:p w14:paraId="06EF993E" w14:textId="77777777" w:rsidR="00941907" w:rsidRPr="003254F3" w:rsidRDefault="00941907" w:rsidP="00941907">
      <w:pPr>
        <w:spacing w:after="0" w:line="240" w:lineRule="auto"/>
        <w:jc w:val="center"/>
        <w:rPr>
          <w:rFonts w:ascii="GHEA Grapalat" w:eastAsia="Times New Roman" w:hAnsi="GHEA Grapalat" w:cs="Arial"/>
          <w:b/>
          <w:bCs/>
          <w:color w:val="333333"/>
          <w:sz w:val="24"/>
          <w:szCs w:val="24"/>
          <w:shd w:val="clear" w:color="auto" w:fill="FFFFFF"/>
          <w:lang w:val="en-US" w:eastAsia="hy-AM"/>
        </w:rPr>
      </w:pPr>
      <w:r w:rsidRPr="003254F3">
        <w:rPr>
          <w:rFonts w:ascii="GHEA Grapalat" w:eastAsia="Times New Roman" w:hAnsi="GHEA Grapalat" w:cs="Arial"/>
          <w:b/>
          <w:bCs/>
          <w:color w:val="333333"/>
          <w:sz w:val="24"/>
          <w:szCs w:val="24"/>
          <w:shd w:val="clear" w:color="auto" w:fill="FFFFFF"/>
          <w:lang w:val="en-US" w:eastAsia="hy-AM"/>
        </w:rPr>
        <w:t>Մ</w:t>
      </w:r>
      <w:r w:rsidRPr="003254F3">
        <w:rPr>
          <w:rFonts w:ascii="GHEA Grapalat" w:eastAsia="Times New Roman" w:hAnsi="GHEA Grapalat" w:cs="Arial"/>
          <w:b/>
          <w:bCs/>
          <w:color w:val="333333"/>
          <w:sz w:val="24"/>
          <w:szCs w:val="24"/>
          <w:shd w:val="clear" w:color="auto" w:fill="FFFFFF"/>
          <w:lang w:eastAsia="hy-AM"/>
        </w:rPr>
        <w:t xml:space="preserve">ասնագիտական կրթության </w:t>
      </w:r>
      <w:r w:rsidRPr="003254F3">
        <w:rPr>
          <w:rFonts w:ascii="GHEA Grapalat" w:eastAsia="Times New Roman" w:hAnsi="GHEA Grapalat" w:cs="Arial"/>
          <w:b/>
          <w:bCs/>
          <w:color w:val="333333"/>
          <w:sz w:val="24"/>
          <w:szCs w:val="24"/>
          <w:shd w:val="clear" w:color="auto" w:fill="FFFFFF"/>
          <w:lang w:val="en-US" w:eastAsia="hy-AM"/>
        </w:rPr>
        <w:t>և</w:t>
      </w:r>
      <w:r w:rsidRPr="003254F3">
        <w:rPr>
          <w:rFonts w:ascii="GHEA Grapalat" w:eastAsia="Times New Roman" w:hAnsi="GHEA Grapalat" w:cs="Arial"/>
          <w:b/>
          <w:bCs/>
          <w:color w:val="333333"/>
          <w:sz w:val="24"/>
          <w:szCs w:val="24"/>
          <w:shd w:val="clear" w:color="auto" w:fill="FFFFFF"/>
          <w:lang w:eastAsia="hy-AM"/>
        </w:rPr>
        <w:t xml:space="preserve"> ուսուցման մասին</w:t>
      </w:r>
      <w:r w:rsidRPr="003254F3">
        <w:rPr>
          <w:rFonts w:ascii="GHEA Grapalat" w:eastAsia="Times New Roman" w:hAnsi="GHEA Grapalat" w:cs="Arial"/>
          <w:b/>
          <w:bCs/>
          <w:color w:val="333333"/>
          <w:sz w:val="24"/>
          <w:szCs w:val="24"/>
          <w:shd w:val="clear" w:color="auto" w:fill="FFFFFF"/>
          <w:lang w:val="en-US" w:eastAsia="hy-AM"/>
        </w:rPr>
        <w:t xml:space="preserve"> </w:t>
      </w:r>
      <w:proofErr w:type="spellStart"/>
      <w:r w:rsidRPr="003254F3">
        <w:rPr>
          <w:rFonts w:ascii="GHEA Grapalat" w:eastAsia="Times New Roman" w:hAnsi="GHEA Grapalat" w:cs="Arial"/>
          <w:b/>
          <w:bCs/>
          <w:color w:val="333333"/>
          <w:sz w:val="24"/>
          <w:szCs w:val="24"/>
          <w:shd w:val="clear" w:color="auto" w:fill="FFFFFF"/>
          <w:lang w:val="en-US" w:eastAsia="hy-AM"/>
        </w:rPr>
        <w:t>օրենքի</w:t>
      </w:r>
      <w:proofErr w:type="spellEnd"/>
    </w:p>
    <w:p w14:paraId="6AB290E4" w14:textId="16E5BF7B" w:rsidR="00941907" w:rsidRPr="00941907" w:rsidRDefault="00941907" w:rsidP="00941907">
      <w:pPr>
        <w:spacing w:after="0" w:line="240" w:lineRule="auto"/>
        <w:jc w:val="center"/>
        <w:rPr>
          <w:rFonts w:ascii="GHEA Grapalat" w:eastAsia="Times New Roman" w:hAnsi="GHEA Grapalat" w:cs="Arial"/>
          <w:b/>
          <w:bCs/>
          <w:color w:val="333333"/>
          <w:sz w:val="24"/>
          <w:szCs w:val="24"/>
          <w:shd w:val="clear" w:color="auto" w:fill="FFFFFF"/>
          <w:lang w:val="en-US" w:eastAsia="hy-AM"/>
        </w:rPr>
      </w:pPr>
      <w:r w:rsidRPr="003254F3">
        <w:rPr>
          <w:rFonts w:ascii="GHEA Grapalat" w:eastAsia="Times New Roman" w:hAnsi="GHEA Grapalat" w:cs="Arial"/>
          <w:b/>
          <w:bCs/>
          <w:color w:val="333333"/>
          <w:sz w:val="24"/>
          <w:szCs w:val="24"/>
          <w:shd w:val="clear" w:color="auto" w:fill="FFFFFF"/>
          <w:lang w:val="en-US" w:eastAsia="hy-AM"/>
        </w:rPr>
        <w:t xml:space="preserve"> </w:t>
      </w:r>
      <w:proofErr w:type="spellStart"/>
      <w:r w:rsidRPr="003254F3">
        <w:rPr>
          <w:rFonts w:ascii="GHEA Grapalat" w:eastAsia="Times New Roman" w:hAnsi="GHEA Grapalat" w:cs="Arial"/>
          <w:b/>
          <w:bCs/>
          <w:color w:val="333333"/>
          <w:sz w:val="24"/>
          <w:szCs w:val="24"/>
          <w:shd w:val="clear" w:color="auto" w:fill="FFFFFF"/>
          <w:lang w:val="en-US" w:eastAsia="hy-AM"/>
        </w:rPr>
        <w:t>փոփոխվող</w:t>
      </w:r>
      <w:proofErr w:type="spellEnd"/>
      <w:r w:rsidRPr="003254F3">
        <w:rPr>
          <w:rFonts w:ascii="GHEA Grapalat" w:eastAsia="Times New Roman" w:hAnsi="GHEA Grapalat" w:cs="Arial"/>
          <w:b/>
          <w:bCs/>
          <w:color w:val="333333"/>
          <w:sz w:val="24"/>
          <w:szCs w:val="24"/>
          <w:shd w:val="clear" w:color="auto" w:fill="FFFFFF"/>
          <w:lang w:val="en-US" w:eastAsia="hy-AM"/>
        </w:rPr>
        <w:t xml:space="preserve"> </w:t>
      </w:r>
      <w:proofErr w:type="spellStart"/>
      <w:r w:rsidRPr="003254F3">
        <w:rPr>
          <w:rFonts w:ascii="GHEA Grapalat" w:eastAsia="Times New Roman" w:hAnsi="GHEA Grapalat" w:cs="Arial"/>
          <w:b/>
          <w:bCs/>
          <w:color w:val="333333"/>
          <w:sz w:val="24"/>
          <w:szCs w:val="24"/>
          <w:shd w:val="clear" w:color="auto" w:fill="FFFFFF"/>
          <w:lang w:val="en-US" w:eastAsia="hy-AM"/>
        </w:rPr>
        <w:t>հոդվածների</w:t>
      </w:r>
      <w:proofErr w:type="spellEnd"/>
      <w:r w:rsidRPr="003254F3">
        <w:rPr>
          <w:rFonts w:ascii="GHEA Grapalat" w:eastAsia="Times New Roman" w:hAnsi="GHEA Grapalat" w:cs="Arial"/>
          <w:b/>
          <w:bCs/>
          <w:color w:val="333333"/>
          <w:sz w:val="24"/>
          <w:szCs w:val="24"/>
          <w:shd w:val="clear" w:color="auto" w:fill="FFFFFF"/>
          <w:lang w:val="en-US" w:eastAsia="hy-AM"/>
        </w:rPr>
        <w:t xml:space="preserve"> </w:t>
      </w:r>
      <w:proofErr w:type="spellStart"/>
      <w:r w:rsidRPr="003254F3">
        <w:rPr>
          <w:rFonts w:ascii="GHEA Grapalat" w:eastAsia="Times New Roman" w:hAnsi="GHEA Grapalat" w:cs="Arial"/>
          <w:b/>
          <w:bCs/>
          <w:color w:val="333333"/>
          <w:sz w:val="24"/>
          <w:szCs w:val="24"/>
          <w:shd w:val="clear" w:color="auto" w:fill="FFFFFF"/>
          <w:lang w:val="en-US" w:eastAsia="hy-AM"/>
        </w:rPr>
        <w:t>վերաբերյալ</w:t>
      </w:r>
      <w:proofErr w:type="spellEnd"/>
      <w:r w:rsidRPr="003254F3">
        <w:rPr>
          <w:rFonts w:ascii="GHEA Grapalat" w:eastAsia="Times New Roman" w:hAnsi="GHEA Grapalat" w:cs="Arial"/>
          <w:b/>
          <w:bCs/>
          <w:color w:val="333333"/>
          <w:sz w:val="24"/>
          <w:szCs w:val="24"/>
          <w:shd w:val="clear" w:color="auto" w:fill="FFFFFF"/>
          <w:lang w:val="en-US" w:eastAsia="hy-AM"/>
        </w:rPr>
        <w:t xml:space="preserve"> </w:t>
      </w:r>
    </w:p>
    <w:p w14:paraId="5F6D5E8E" w14:textId="0B6C301F" w:rsidR="00941907" w:rsidRPr="00941907" w:rsidRDefault="00941907" w:rsidP="00941907">
      <w:pPr>
        <w:shd w:val="clear" w:color="auto" w:fill="FFFFFF"/>
        <w:spacing w:after="0" w:line="240" w:lineRule="auto"/>
        <w:jc w:val="center"/>
        <w:rPr>
          <w:rFonts w:ascii="GHEA Grapalat" w:eastAsia="Times New Roman" w:hAnsi="GHEA Grapalat" w:cs="Arial"/>
          <w:color w:val="333333"/>
          <w:sz w:val="24"/>
          <w:szCs w:val="24"/>
          <w:lang w:eastAsia="hy-AM"/>
        </w:rPr>
      </w:pPr>
    </w:p>
    <w:p w14:paraId="637F389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149996F5" w14:textId="77777777" w:rsidTr="00941907">
        <w:trPr>
          <w:tblCellSpacing w:w="7" w:type="dxa"/>
        </w:trPr>
        <w:tc>
          <w:tcPr>
            <w:tcW w:w="2025" w:type="dxa"/>
            <w:shd w:val="clear" w:color="auto" w:fill="FFFFFF"/>
            <w:hideMark/>
          </w:tcPr>
          <w:p w14:paraId="22ABDDBE"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w:t>
            </w:r>
          </w:p>
        </w:tc>
        <w:tc>
          <w:tcPr>
            <w:tcW w:w="0" w:type="auto"/>
            <w:shd w:val="clear" w:color="auto" w:fill="FFFFFF"/>
            <w:hideMark/>
          </w:tcPr>
          <w:p w14:paraId="36667B6B"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Օրենքում օգտագործվող հիմնական հասկացությունները</w:t>
            </w:r>
          </w:p>
        </w:tc>
      </w:tr>
    </w:tbl>
    <w:p w14:paraId="6340FBB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4F06471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Սույն օրենքում օգտագործվում են հետևյալ հիմնական հասկացությունները.</w:t>
      </w:r>
    </w:p>
    <w:p w14:paraId="3EE3325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կրթություն՝</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color w:val="333333"/>
          <w:sz w:val="24"/>
          <w:szCs w:val="24"/>
          <w:lang w:eastAsia="hy-AM"/>
        </w:rPr>
        <w:t>առնվազն հիմնական կրթության հիմքով արհեստավորի (կամ կրտսեր մասնագետի) կամ մասնագետի որակավորում շնորհող մակարդակներում իրականացվող ուսումնառության արդյունքներ ձևավորելու գործընթաց.</w:t>
      </w:r>
    </w:p>
    <w:p w14:paraId="2D0F621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ուսուցում</w:t>
      </w:r>
      <w:r w:rsidRPr="00941907">
        <w:rPr>
          <w:rFonts w:ascii="GHEA Grapalat" w:eastAsia="Times New Roman" w:hAnsi="GHEA Grapalat" w:cs="Arial"/>
          <w:color w:val="333333"/>
          <w:sz w:val="24"/>
          <w:szCs w:val="24"/>
          <w:lang w:eastAsia="hy-AM"/>
        </w:rPr>
        <w:t>՝ անձի կամ կազմակերպության գնահատված կարիքներին և ձևավորված պատվերին համապատասխան՝ լրացուցիչ կրթական ծրագրով իրականացվող ուսումնառություն, որով անձը ձեռք է բերում որոշակի աշխատանքի կամ զբաղմունքի նկարագրով սահմանված գիտելիք, կարողություն և հմտություն (այսուհետ՝ կարողունակություն) կամ ունեցածը հարմարեցնում դրանց.</w:t>
      </w:r>
    </w:p>
    <w:p w14:paraId="4233CDF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ուսումնական հաստատություն (այսուհետ նաև` ՄՈՒՀ)</w:t>
      </w:r>
      <w:r w:rsidRPr="00941907">
        <w:rPr>
          <w:rFonts w:ascii="GHEA Grapalat" w:eastAsia="Times New Roman" w:hAnsi="GHEA Grapalat" w:cs="Arial"/>
          <w:color w:val="333333"/>
          <w:sz w:val="24"/>
          <w:szCs w:val="24"/>
          <w:lang w:eastAsia="hy-AM"/>
        </w:rPr>
        <w:t>՝ իրավաբանական անձի կարգավիճակ ունեցող կազմակերպություն կամ դրա ստորաբաժանում, որն օրենսդրությամբ սահմանված կարգով իրականացնում է մասնագիտական կրթության արհեստագործական կամ միջին մասնագիտական մակարդակի առնվազն մեկ որակավորման ծրագիր, կազմակերպում է մեթոդական և աշխատանքային գործունեություն, շնորհում որակավորում.</w:t>
      </w:r>
    </w:p>
    <w:p w14:paraId="5870ADD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քոլեջ`</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արհեստագործական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միջին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մասնագիտական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ծրագիր</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իրականացնող</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ՄՈՒՀ</w:t>
      </w:r>
      <w:r w:rsidRPr="00941907">
        <w:rPr>
          <w:rFonts w:ascii="GHEA Grapalat" w:eastAsia="Times New Roman" w:hAnsi="GHEA Grapalat" w:cs="Arial"/>
          <w:color w:val="333333"/>
          <w:sz w:val="24"/>
          <w:szCs w:val="24"/>
          <w:lang w:eastAsia="hy-AM"/>
        </w:rPr>
        <w:t>.</w:t>
      </w:r>
    </w:p>
    <w:p w14:paraId="75C993F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կրթության ոլորտային որակավորումների շրջանակ</w:t>
      </w:r>
      <w:r w:rsidRPr="00941907">
        <w:rPr>
          <w:rFonts w:ascii="GHEA Grapalat" w:eastAsia="Times New Roman" w:hAnsi="GHEA Grapalat" w:cs="Arial"/>
          <w:color w:val="333333"/>
          <w:sz w:val="24"/>
          <w:szCs w:val="24"/>
          <w:lang w:eastAsia="hy-AM"/>
        </w:rPr>
        <w:t>՝ ոլորտային որակավորումների շրջանակի բաղկացուցիչ մաս, որով սահմանվում են մասնագիտական կրթության մակարդակի որակավորումների խումբը (ցանկը) և դրա հետ կապված ուսումնառության ընդհանուր վերջնարդյունքներն ապահովելու պահանջները (բնութագիրը).</w:t>
      </w:r>
    </w:p>
    <w:p w14:paraId="513DCDB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կրթական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b/>
          <w:bCs/>
          <w:color w:val="333333"/>
          <w:sz w:val="24"/>
          <w:szCs w:val="24"/>
          <w:lang w:eastAsia="hy-AM"/>
        </w:rPr>
        <w:t>ծրագիր՝</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ուսումնական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աշխատանքային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բաղադրիչների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ամբողջություն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իրականացվում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է</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ուսումնառության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որոշակի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վերջնարդյունքներով</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պայմանավորված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հաջորդականությամբ</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որով</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սահմանվում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է</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մասնագիտական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մակարդակը</w:t>
      </w:r>
      <w:r w:rsidRPr="00941907">
        <w:rPr>
          <w:rFonts w:ascii="GHEA Grapalat" w:eastAsia="Times New Roman" w:hAnsi="GHEA Grapalat" w:cs="Arial"/>
          <w:color w:val="333333"/>
          <w:sz w:val="24"/>
          <w:szCs w:val="24"/>
          <w:lang w:eastAsia="hy-AM"/>
        </w:rPr>
        <w:t>.</w:t>
      </w:r>
    </w:p>
    <w:p w14:paraId="4B0A73E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ուսումնառության ժամկետ՝</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համապատասխան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մակա</w:t>
      </w:r>
      <w:r w:rsidRPr="00941907">
        <w:rPr>
          <w:rFonts w:ascii="GHEA Grapalat" w:eastAsia="Times New Roman" w:hAnsi="GHEA Grapalat" w:cs="Arial"/>
          <w:color w:val="333333"/>
          <w:sz w:val="24"/>
          <w:szCs w:val="24"/>
          <w:lang w:eastAsia="hy-AM"/>
        </w:rPr>
        <w:t>րդակի որակավորման կրթական ծրագրի համար uահմանված ուuումնառության նորմատիվային տևողություն.</w:t>
      </w:r>
    </w:p>
    <w:p w14:paraId="6B0D06C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ուսումնական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մոդուլ</w:t>
      </w:r>
      <w:r w:rsidRPr="00941907">
        <w:rPr>
          <w:rFonts w:ascii="GHEA Grapalat" w:eastAsia="Times New Roman" w:hAnsi="GHEA Grapalat" w:cs="Arial"/>
          <w:color w:val="333333"/>
          <w:sz w:val="24"/>
          <w:szCs w:val="24"/>
          <w:lang w:eastAsia="hy-AM"/>
        </w:rPr>
        <w:t>՝ կրթական ծրագրի բաղադրիչ հանդիսացող դասընթացի ինքնուրույն բաղկացուցիչ մաս, որի համար տրվում է կրեդիտ.</w:t>
      </w:r>
    </w:p>
    <w:p w14:paraId="6DCA2AC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ուսումնառության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b/>
          <w:bCs/>
          <w:color w:val="333333"/>
          <w:sz w:val="24"/>
          <w:szCs w:val="24"/>
          <w:lang w:eastAsia="hy-AM"/>
        </w:rPr>
        <w:t>վերջնարդյունք</w:t>
      </w:r>
      <w:r w:rsidRPr="00941907">
        <w:rPr>
          <w:rFonts w:ascii="GHEA Grapalat" w:eastAsia="Times New Roman" w:hAnsi="GHEA Grapalat" w:cs="Arial"/>
          <w:color w:val="333333"/>
          <w:sz w:val="24"/>
          <w:szCs w:val="24"/>
          <w:lang w:eastAsia="hy-AM"/>
        </w:rPr>
        <w:t>՝ դասընթացի կամ կրթական ծրագրի ավարտին պահանջվող գիտելիքի և կարողունակությունների ամբողջություն.</w:t>
      </w:r>
    </w:p>
    <w:p w14:paraId="7FD710F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կրեդիտ</w:t>
      </w:r>
      <w:r w:rsidRPr="00941907">
        <w:rPr>
          <w:rFonts w:ascii="GHEA Grapalat" w:eastAsia="Times New Roman" w:hAnsi="GHEA Grapalat" w:cs="Arial"/>
          <w:color w:val="333333"/>
          <w:sz w:val="24"/>
          <w:szCs w:val="24"/>
          <w:lang w:eastAsia="hy-AM"/>
        </w:rPr>
        <w:t>` դասընթացի կամ ուսումնական մոդուլի, այդ թվում՝ աշխատանքի վրա հիմնված ուսումնառության ծավալի, ուսումնառության (նաև աշխատանքային) վերջնարդյունքներ ձեռք բերելու համար ուսանողի ուսումնական բեռնվածության չափման պայմանական միավոր.</w:t>
      </w:r>
    </w:p>
    <w:p w14:paraId="78B1DDD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կրեդիտների կուտակման և փոխանցման համակարգ՝</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 xml:space="preserve">ուսումնական գործընթացի կազմակերպման, ուսումնառության արդյունքների կրեդիտների միջոցով չափման, </w:t>
      </w:r>
      <w:r w:rsidRPr="00941907">
        <w:rPr>
          <w:rFonts w:ascii="GHEA Grapalat" w:eastAsia="Times New Roman" w:hAnsi="GHEA Grapalat" w:cs="Arial"/>
          <w:color w:val="333333"/>
          <w:sz w:val="24"/>
          <w:szCs w:val="24"/>
          <w:lang w:eastAsia="hy-AM"/>
        </w:rPr>
        <w:lastRenderedPageBreak/>
        <w:t>հաշվառման և փոխանցման, ուսանողների սահուն շարժունությունը ապահովող գործողությունների ամբողջություն.</w:t>
      </w:r>
    </w:p>
    <w:p w14:paraId="5A99724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սոցիալական գործընկերություն`</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ՄՈՒՀ</w:t>
      </w:r>
      <w:r w:rsidRPr="00941907">
        <w:rPr>
          <w:rFonts w:ascii="GHEA Grapalat" w:eastAsia="Times New Roman" w:hAnsi="GHEA Grapalat" w:cs="Arial"/>
          <w:color w:val="333333"/>
          <w:sz w:val="24"/>
          <w:szCs w:val="24"/>
          <w:lang w:eastAsia="hy-AM"/>
        </w:rPr>
        <w:t>-</w:t>
      </w:r>
      <w:r w:rsidRPr="00941907">
        <w:rPr>
          <w:rFonts w:ascii="GHEA Grapalat" w:eastAsia="Times New Roman" w:hAnsi="GHEA Grapalat" w:cs="GHEA Grapalat"/>
          <w:color w:val="333333"/>
          <w:sz w:val="24"/>
          <w:szCs w:val="24"/>
          <w:lang w:eastAsia="hy-AM"/>
        </w:rPr>
        <w:t>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գործատուների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դրանց</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միավորումների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ոչ</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առևտրային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այլ</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կազմակերպությունների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արհեստակցական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միությունների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հանրային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իշխանության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մարմինների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միջ</w:t>
      </w:r>
      <w:r w:rsidRPr="00941907">
        <w:rPr>
          <w:rFonts w:ascii="GHEA Grapalat" w:eastAsia="Times New Roman" w:hAnsi="GHEA Grapalat" w:cs="Arial"/>
          <w:color w:val="333333"/>
          <w:sz w:val="24"/>
          <w:szCs w:val="24"/>
          <w:lang w:eastAsia="hy-AM"/>
        </w:rPr>
        <w:t>և աշխատաշուկայի և տնտեսության զարգացման կարիքներին համապատասխան կրթության ապահովմանը միտված համընդհանուր համաձայնեցված կրթական, աշխատանքային, գործընկերային ու սոցիալական համագործակցության ձև.</w:t>
      </w:r>
    </w:p>
    <w:p w14:paraId="4BC1E58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աշխատանքի վրա հիմնված ուսումնառություն (այսուհետ նաև՝ ԱՀՈՒ)՝</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ուսումնառության կազմակերպման ձև, որն իրականացվում է իրական աշխատավայրում կամ դրան համապատասխանեցված աշխատանքային միջավայրում՝ ապահովելով ուսումնառության վերջնարդյունքներին միտված աշխատանքային կարողունակությունների ձեռքբերումը.</w:t>
      </w:r>
    </w:p>
    <w:p w14:paraId="688F872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հեռավար ուսուցում`</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հիմնա</w:t>
      </w:r>
      <w:r w:rsidRPr="00941907">
        <w:rPr>
          <w:rFonts w:ascii="GHEA Grapalat" w:eastAsia="Times New Roman" w:hAnsi="GHEA Grapalat" w:cs="Arial"/>
          <w:color w:val="333333"/>
          <w:sz w:val="24"/>
          <w:szCs w:val="24"/>
          <w:lang w:eastAsia="hy-AM"/>
        </w:rPr>
        <w:t>կան և լրացուցիչ կրթական ծրագրերի կազմակերպման ձև և համաժամանակյա ու ապահամաժամանակյա (ասինքրոն) իրականացման մեթոդ, որով մանկավարժական աշխատողի (դասավանդողի) և ուսանողների (ունկնդիրների) միջև անմիջական կամ ոչ անմիջական հաղորդակցումն իրականացվում է ուսուցման կառավարման հարթակների և հեռահաղորդակցման տեխնոլոգիաների միջոցներով.</w:t>
      </w:r>
    </w:p>
    <w:p w14:paraId="6540702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դրսեկություն`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հիմնական և լրացուցիչ կրթական ծրագրերը ինքնակրթության կամ աշխատանքի վրա հիմնված ուսումնառության միջոցով կազմակերպելու ձև, որով ուսումնառությունն իրականացվում է մանկավարժական աշխատողի (դասավանդողի) անմիջական և ոչ անմիջական խորհրդատվության, թեմատիկ առաջադրանքների ուղղորդման, ինչպես նաև ուսանողի (ունկնդրի) վերջնարդյունքների ամփոփման միջոցով.</w:t>
      </w:r>
    </w:p>
    <w:p w14:paraId="741A8C1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16)</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պետական ամփոփիչ ստուգում</w:t>
      </w:r>
      <w:r w:rsidRPr="00941907">
        <w:rPr>
          <w:rFonts w:ascii="GHEA Grapalat" w:eastAsia="Times New Roman" w:hAnsi="GHEA Grapalat" w:cs="Arial"/>
          <w:color w:val="333333"/>
          <w:sz w:val="24"/>
          <w:szCs w:val="24"/>
          <w:lang w:eastAsia="hy-AM"/>
        </w:rPr>
        <w:t>՝ մասնագիտական կրթության համապատասխան մակարդակի որակավորման կրթական ծրագրի ուսումնառության վերջնարդյունքներին շրջանավարտի գիտելիքի, կարողունակությունների համապատասխանության ստուգման և գնահատման գործընթաց, որի դրական արդյունքով շնորհվում է համապատասխան որակավորում.</w:t>
      </w:r>
    </w:p>
    <w:p w14:paraId="397D09A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17)</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կրթության որակավորում (այսուհետ նաև՝ որակավորում)</w:t>
      </w:r>
      <w:r w:rsidRPr="00941907">
        <w:rPr>
          <w:rFonts w:ascii="GHEA Grapalat" w:eastAsia="Times New Roman" w:hAnsi="GHEA Grapalat" w:cs="Arial"/>
          <w:color w:val="333333"/>
          <w:sz w:val="24"/>
          <w:szCs w:val="24"/>
          <w:lang w:eastAsia="hy-AM"/>
        </w:rPr>
        <w:t>՝ անձին շնորհվող արհեստավորի (կամ կրտսեր մասնագետի) կամ մասնագետի կրթական աստիճան, որը հավաստում է ՄԿՈՒ համապատասխան մակարդակի որակավորման կրթական ծրագրի ուսումնառության ավարտը և հաստատվում համապատասխան ավարտական փաստաթղթով.</w:t>
      </w:r>
    </w:p>
    <w:p w14:paraId="0CE70CA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18)</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ՄՈՒՀ-ի հավատարմագրում</w:t>
      </w:r>
      <w:r w:rsidRPr="00941907">
        <w:rPr>
          <w:rFonts w:ascii="GHEA Grapalat" w:eastAsia="Times New Roman" w:hAnsi="GHEA Grapalat" w:cs="Arial"/>
          <w:color w:val="333333"/>
          <w:sz w:val="24"/>
          <w:szCs w:val="24"/>
          <w:lang w:eastAsia="hy-AM"/>
        </w:rPr>
        <w:t>՝ որակի արտաքին գնահատման գործընթաց, որով հավաստվում է ՄՈՒՀ-ի կամ դրա կրթական ծրագրի համապատասխանությունը հավատարմագրման սահմանված չափանիշներին.</w:t>
      </w:r>
    </w:p>
    <w:p w14:paraId="16DE229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19)</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ուսանող՝</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մասնագիտական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որևէ</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մակարդակի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ծրագրով</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որակավորմամբ</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ուսումնառող</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անձ</w:t>
      </w:r>
      <w:r w:rsidRPr="00941907">
        <w:rPr>
          <w:rFonts w:ascii="GHEA Grapalat" w:eastAsia="Times New Roman" w:hAnsi="GHEA Grapalat" w:cs="Arial"/>
          <w:color w:val="333333"/>
          <w:sz w:val="24"/>
          <w:szCs w:val="24"/>
          <w:lang w:eastAsia="hy-AM"/>
        </w:rPr>
        <w:t>.</w:t>
      </w:r>
    </w:p>
    <w:p w14:paraId="62E2ABB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20)</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ունկնդիր՝</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մասնագիտական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լրացուցիչ</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ծրագրում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ընդգրկված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ուսումնառող</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անձ</w:t>
      </w:r>
      <w:r w:rsidRPr="00941907">
        <w:rPr>
          <w:rFonts w:ascii="GHEA Grapalat" w:eastAsia="Times New Roman" w:hAnsi="GHEA Grapalat" w:cs="Arial"/>
          <w:color w:val="333333"/>
          <w:sz w:val="24"/>
          <w:szCs w:val="24"/>
          <w:lang w:eastAsia="hy-AM"/>
        </w:rPr>
        <w:t>.</w:t>
      </w:r>
    </w:p>
    <w:p w14:paraId="2CE34F2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21)</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աշկերտ՝</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միաժամանակ</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ՄՈՒՀ</w:t>
      </w:r>
      <w:r w:rsidRPr="00941907">
        <w:rPr>
          <w:rFonts w:ascii="GHEA Grapalat" w:eastAsia="Times New Roman" w:hAnsi="GHEA Grapalat" w:cs="Arial"/>
          <w:color w:val="333333"/>
          <w:sz w:val="24"/>
          <w:szCs w:val="24"/>
          <w:lang w:eastAsia="hy-AM"/>
        </w:rPr>
        <w:t>-</w:t>
      </w:r>
      <w:r w:rsidRPr="00941907">
        <w:rPr>
          <w:rFonts w:ascii="GHEA Grapalat" w:eastAsia="Times New Roman" w:hAnsi="GHEA Grapalat" w:cs="GHEA Grapalat"/>
          <w:color w:val="333333"/>
          <w:sz w:val="24"/>
          <w:szCs w:val="24"/>
          <w:lang w:eastAsia="hy-AM"/>
        </w:rPr>
        <w:t>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աշխատավայրում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ուսումնագործնական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կենտրոնում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աշխատանքի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վրա</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հիմնված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ուսումնառություն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անցնող</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գործատուի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հետ</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աշխատանքային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հարաբերու</w:t>
      </w:r>
      <w:r w:rsidRPr="00941907">
        <w:rPr>
          <w:rFonts w:ascii="GHEA Grapalat" w:eastAsia="Times New Roman" w:hAnsi="GHEA Grapalat" w:cs="Arial"/>
          <w:color w:val="333333"/>
          <w:sz w:val="24"/>
          <w:szCs w:val="24"/>
          <w:lang w:eastAsia="hy-AM"/>
        </w:rPr>
        <w:t>թյան մեջ գտնվող ուսանող (ունկնդիր).</w:t>
      </w:r>
    </w:p>
    <w:p w14:paraId="276118D6" w14:textId="5A673BB2"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22)</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կրթաթոշակ՝</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կրթական ծառայությունների և կրթությանը ուսանողի մասնակցությանը օժանդակող ծառայությունների ծախսերի լրիվ</w:t>
      </w:r>
      <w:ins w:id="1" w:author="User123" w:date="2026-01-21T14:49:00Z">
        <w:r w:rsidR="00A33957" w:rsidRPr="00A33957">
          <w:rPr>
            <w:rFonts w:ascii="GHEA Grapalat" w:eastAsia="Times New Roman" w:hAnsi="GHEA Grapalat" w:cs="Arial"/>
            <w:color w:val="333333"/>
            <w:sz w:val="24"/>
            <w:szCs w:val="24"/>
            <w:lang w:eastAsia="hy-AM"/>
            <w:rPrChange w:id="2" w:author="User123" w:date="2026-01-21T14:49:00Z">
              <w:rPr>
                <w:rFonts w:ascii="GHEA Grapalat" w:eastAsia="Times New Roman" w:hAnsi="GHEA Grapalat" w:cs="Arial"/>
                <w:color w:val="333333"/>
                <w:sz w:val="24"/>
                <w:szCs w:val="24"/>
                <w:lang w:val="en-US" w:eastAsia="hy-AM"/>
              </w:rPr>
            </w:rPrChange>
          </w:rPr>
          <w:t xml:space="preserve"> </w:t>
        </w:r>
        <w:r w:rsidR="00A33957" w:rsidRPr="00A33957">
          <w:rPr>
            <w:rFonts w:ascii="GHEA Grapalat" w:eastAsia="Times New Roman" w:hAnsi="GHEA Grapalat" w:cs="Arial"/>
            <w:b/>
            <w:bCs/>
            <w:i/>
            <w:iCs/>
            <w:color w:val="333333"/>
            <w:sz w:val="24"/>
            <w:szCs w:val="24"/>
            <w:lang w:eastAsia="hy-AM"/>
            <w:rPrChange w:id="3" w:author="User123" w:date="2026-01-21T14:49:00Z">
              <w:rPr>
                <w:rFonts w:ascii="GHEA Grapalat" w:eastAsia="Times New Roman" w:hAnsi="GHEA Grapalat" w:cs="Arial"/>
                <w:b/>
                <w:bCs/>
                <w:i/>
                <w:iCs/>
                <w:color w:val="333333"/>
                <w:sz w:val="24"/>
                <w:szCs w:val="24"/>
                <w:highlight w:val="yellow"/>
                <w:lang w:eastAsia="hy-AM"/>
              </w:rPr>
            </w:rPrChange>
          </w:rPr>
          <w:t>(ամբողջական)</w:t>
        </w:r>
        <w:r w:rsidR="00A33957" w:rsidRPr="00692C2B">
          <w:rPr>
            <w:rFonts w:ascii="GHEA Grapalat" w:eastAsia="Times New Roman" w:hAnsi="GHEA Grapalat" w:cs="Arial"/>
            <w:b/>
            <w:bCs/>
            <w:i/>
            <w:iCs/>
            <w:color w:val="333333"/>
            <w:sz w:val="24"/>
            <w:szCs w:val="24"/>
            <w:lang w:eastAsia="hy-AM"/>
          </w:rPr>
          <w:t xml:space="preserve"> </w:t>
        </w:r>
      </w:ins>
      <w:r w:rsidRPr="00941907">
        <w:rPr>
          <w:rFonts w:ascii="GHEA Grapalat" w:eastAsia="Times New Roman" w:hAnsi="GHEA Grapalat" w:cs="Arial"/>
          <w:color w:val="333333"/>
          <w:sz w:val="24"/>
          <w:szCs w:val="24"/>
          <w:lang w:eastAsia="hy-AM"/>
        </w:rPr>
        <w:t xml:space="preserve"> կամ </w:t>
      </w:r>
      <w:r w:rsidRPr="00941907">
        <w:rPr>
          <w:rFonts w:ascii="GHEA Grapalat" w:eastAsia="Times New Roman" w:hAnsi="GHEA Grapalat" w:cs="Arial"/>
          <w:color w:val="333333"/>
          <w:sz w:val="24"/>
          <w:szCs w:val="24"/>
          <w:lang w:eastAsia="hy-AM"/>
        </w:rPr>
        <w:lastRenderedPageBreak/>
        <w:t>մասնակի փոխհատուցում կամ ուսանողին հատկացվող այլ ֆինանսավորում պետական բյուջեի միջոցների, ՄՈՒՀ-ի, այլ իրավաբանական և ֆիզիկական անձանց հատկացումների հաշվին կամ միջազգային պայմանագրերի շրջանակում.</w:t>
      </w:r>
    </w:p>
    <w:p w14:paraId="5302990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23)</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կրթության առանձնահատուկ պայմաններ`</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համապատասխան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մակարդակի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որակավորման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ծրագրի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վերջնարդյունքների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ձեռքբերմանը</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նպատակաուղղված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մոդուլների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ուսուցման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մեթ</w:t>
      </w:r>
      <w:r w:rsidRPr="00941907">
        <w:rPr>
          <w:rFonts w:ascii="GHEA Grapalat" w:eastAsia="Times New Roman" w:hAnsi="GHEA Grapalat" w:cs="Arial"/>
          <w:color w:val="333333"/>
          <w:sz w:val="24"/>
          <w:szCs w:val="24"/>
          <w:lang w:eastAsia="hy-AM"/>
        </w:rPr>
        <w:t>ոդների, ուսուցման անհատական տեխնիկական միջոցների, մատչելի միջավայրի և խելամիտ հարմարեցումների, ինչպես նաև կրթական գործընթացին անձի մասնակցությանը նպատակաուղղված մանկավարժահոգեբանական և այլ ծառայությունների ամբողջություն.</w:t>
      </w:r>
    </w:p>
    <w:p w14:paraId="25B50F0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24)</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խելամիտ հարմարեցում՝</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ուսանողի</w:t>
      </w:r>
      <w:r w:rsidRPr="00941907">
        <w:rPr>
          <w:rFonts w:ascii="GHEA Grapalat" w:eastAsia="Times New Roman" w:hAnsi="GHEA Grapalat" w:cs="Arial"/>
          <w:color w:val="333333"/>
          <w:sz w:val="24"/>
          <w:szCs w:val="24"/>
          <w:lang w:eastAsia="hy-AM"/>
        </w:rPr>
        <w:t xml:space="preserve"> (ունկնդրի) և ՄՈՒՀ-ի կողմից փոխհամաձայնեցված փոփոխություններ կամ հարմարեցումներ (այլընտրանքային մատչելի ձևաչափեր, օժանդակ սարքավորումներ և տեխնոլոգիական միջոցներ, լրացուցիչ ժամանակ, անհատականացված աջակցություն և այլն), որոնք բխում են անձի անհատական կարիքներից և նախասիրություններից, չեն խաթարում ՄԿՈՒ ծրագրի ամբողջականությունն ու վերջնարդյունքները և հնարավորություն են տալիս հաշմանդամություն ունեցող անձին բոլորի հետ հավասար հիմունքներով մասնակցելու մասնագիտական կրթության և ուսուցման գործընթացին և հասնելու գնահատելի և չափելի վերջնարդյունքի.</w:t>
      </w:r>
    </w:p>
    <w:p w14:paraId="2E0EAB4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25)</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ներառական կրթություն</w:t>
      </w:r>
      <w:r w:rsidRPr="00941907">
        <w:rPr>
          <w:rFonts w:ascii="GHEA Grapalat" w:eastAsia="Times New Roman" w:hAnsi="GHEA Grapalat" w:cs="Arial"/>
          <w:color w:val="333333"/>
          <w:sz w:val="24"/>
          <w:szCs w:val="24"/>
          <w:lang w:eastAsia="hy-AM"/>
        </w:rPr>
        <w:t>` յուրաքանչյուր ուսանողի համար, այդ թվում՝ կրթության առանձնահատուկ պայմանների կարիք ունեցող, զարգացման առանձնահատկություններին համապատասխան, անհրաժեշտ պայմանների և հարմարեցված միջավայրի ապահովման միջոցով կրթական գործընթացին առավելագույն մասնակցության և կրթական ծրագրով սահմանված վերջնարդյունքի ապահովում.</w:t>
      </w:r>
    </w:p>
    <w:p w14:paraId="03CDA8E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26)</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մանկավարժահոգեբանական աջակցության ծառայություններ</w:t>
      </w:r>
      <w:r w:rsidRPr="00941907">
        <w:rPr>
          <w:rFonts w:ascii="GHEA Grapalat" w:eastAsia="Times New Roman" w:hAnsi="GHEA Grapalat" w:cs="Arial"/>
          <w:color w:val="333333"/>
          <w:sz w:val="24"/>
          <w:szCs w:val="24"/>
          <w:lang w:eastAsia="hy-AM"/>
        </w:rPr>
        <w:t>՝ ուսումնամեթոդական, հոգեբանական և մանկավարժական աջակցություն, որը ցուցաբերվում է ուսանողին, նրա օրինական ներկայացուցչին և մանկավարժական աշխատողին.</w:t>
      </w:r>
    </w:p>
    <w:p w14:paraId="03D62F5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27)</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անհատական ուսուցման պլան`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անհատականացված ճանապարհային քարտեզ, որն ուրվագծում է մասնագիտական կրթություն և ուսուցում ստացող ուսանողի կարիերայի ուղին, գնահատում է ուսանողի կարողունակությունները, սահմանում է կարիերայի նպատակներին հասնելու համար անհրաժեշտ կոնկրետ թիրախներ, գործողություններ և ռեսուրսներ, ինչպես նաև օժանդակող կառուցակարգեր (ներառյալ աջակցող ծառայությունները).</w:t>
      </w:r>
    </w:p>
    <w:p w14:paraId="4AE1F82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28)</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ՄԿՈՒ մանկավարժական աշխատող`</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ուսանողի ուսումնառության մոդուլների յուրացմանը նպաստող կամ համապատասխան որակավորման ուղղվածության բովանդակության պահանջներն ապահովող ՄՈՒՀ-ի աշխատող, ինչպես նաև կազմակերպությունում աշխատանքի վրա հիմնված ուսումնառություն իրականացնող մասնագիտական ուսուցման հրահանգիչ.</w:t>
      </w:r>
    </w:p>
    <w:p w14:paraId="59F93C0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29)</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դասախոս`</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ՄԿՈՒ մանկավարժական աշխատող, որը դասապրոցեսի միջոցով ապահովում է</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ուսանողի (ունկնդրի) կողմից ուսումնառության վերջնարդյունքները յուրացվելու գործընթացը.</w:t>
      </w:r>
    </w:p>
    <w:p w14:paraId="4980557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30)</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գործնական ուսուցման վարպետ (այսուհետ՝ վարպետ)`</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ՄԿՈՒ</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մանկավարժական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աշխատող</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ապահովում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է</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color w:val="333333"/>
          <w:sz w:val="24"/>
          <w:szCs w:val="24"/>
          <w:lang w:eastAsia="hy-AM"/>
        </w:rPr>
        <w:t>ուսանողի (ունկնդրի) կողմից գործնական ուսումնառության արդյունքներն ու արհեստագործական հմտությունները յուրացվելու գործընթացը.</w:t>
      </w:r>
    </w:p>
    <w:p w14:paraId="5B5BCBA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31)</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ուսուցման հրահանգիչ (այսուհետ՝ հրահանգիչ)՝</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սոցիալական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գործընկերության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կողմ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կազմակերպության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այսուհետ՝</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գործատու</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մասնագետ</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որը</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մանկավարժական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աշխատողի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կարգավիճակ</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է</w:t>
      </w:r>
      <w:r w:rsidRPr="00941907">
        <w:rPr>
          <w:rFonts w:ascii="GHEA Grapalat" w:eastAsia="Times New Roman" w:hAnsi="GHEA Grapalat" w:cs="Arial"/>
          <w:color w:val="333333"/>
          <w:sz w:val="24"/>
          <w:szCs w:val="24"/>
          <w:lang w:eastAsia="hy-AM"/>
        </w:rPr>
        <w:t xml:space="preserve"> ստանում աշխատանքի վրա հիմնված ուսումնառության ծրագրի շրջանակում և ապահովում է գործնական ուսումնառության արդյունքների կիրառական հմտությունների կատարելագործման գործընթացը.</w:t>
      </w:r>
    </w:p>
    <w:p w14:paraId="6BA00D6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32)</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ՄԿՈՒ մանկավարժական աշխատողի օգնական`</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կրթության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կազմակերպման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գործընթացում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դասախոսին</w:t>
      </w:r>
      <w:r w:rsidRPr="00941907">
        <w:rPr>
          <w:rFonts w:ascii="GHEA Grapalat" w:eastAsia="Times New Roman" w:hAnsi="GHEA Grapalat" w:cs="Arial"/>
          <w:color w:val="333333"/>
          <w:sz w:val="24"/>
          <w:szCs w:val="24"/>
          <w:lang w:eastAsia="hy-AM"/>
        </w:rPr>
        <w:t xml:space="preserve"> և վարպետին, անհրաժեշտության դեպքում հրահանգչին աջակցող մանկավարժական աշխատող.</w:t>
      </w:r>
    </w:p>
    <w:p w14:paraId="762ECC1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33)</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ՄԿՈՒ մանկավարժական աշխատողի վերապատրաստում`</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օրենսդրությամբ</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սահմանված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կարգով</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երաշխավորված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վերապատրաստող</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կազմակերպություններում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լրացուցիչ</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կրթական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ծրագրի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իրականացում՝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ուղղված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w:t>
      </w:r>
      <w:r w:rsidRPr="00941907">
        <w:rPr>
          <w:rFonts w:ascii="GHEA Grapalat" w:eastAsia="Times New Roman" w:hAnsi="GHEA Grapalat" w:cs="Arial"/>
          <w:color w:val="333333"/>
          <w:sz w:val="24"/>
          <w:szCs w:val="24"/>
          <w:lang w:eastAsia="hy-AM"/>
        </w:rPr>
        <w:t>ամապատասխան ժամանակահատվածում դասախոսի կամ վարպետի մասնագիտական, այդ թվում՝ ուսումնամեթոդական կարողությունները աշխատաշուկայի պահանջներին համապատասխան լրացնելուն, կատարելագործելուն և արդիականացնելուն՝ պետական կառավարման համակարգի լիազոր մարմնի կողմից վերհանված կարիքի և սահմանված պատվերի հիման վրա.</w:t>
      </w:r>
    </w:p>
    <w:p w14:paraId="7C582D2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34)</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ՄՈՒՀ-ի մանկավարժական աշխատողի ատեստավորում`</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դասախոսի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վարպետի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հրահանգչի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աշխատանքային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կարողունակությունների՝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զբաղեցրած</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պաշտոնին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համապատասխանության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որոշման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գործընթաց</w:t>
      </w:r>
      <w:r w:rsidRPr="00941907">
        <w:rPr>
          <w:rFonts w:ascii="GHEA Grapalat" w:eastAsia="Times New Roman" w:hAnsi="GHEA Grapalat" w:cs="Arial"/>
          <w:color w:val="333333"/>
          <w:sz w:val="24"/>
          <w:szCs w:val="24"/>
          <w:lang w:eastAsia="hy-AM"/>
        </w:rPr>
        <w:t>.</w:t>
      </w:r>
    </w:p>
    <w:p w14:paraId="5DC8FDD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35)</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տարակարգ`</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դասախոսի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վարպետի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կամ</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հրահա</w:t>
      </w:r>
      <w:r w:rsidRPr="00941907">
        <w:rPr>
          <w:rFonts w:ascii="GHEA Grapalat" w:eastAsia="Times New Roman" w:hAnsi="GHEA Grapalat" w:cs="Arial"/>
          <w:color w:val="333333"/>
          <w:sz w:val="24"/>
          <w:szCs w:val="24"/>
          <w:lang w:eastAsia="hy-AM"/>
        </w:rPr>
        <w:t>նգչի մասնագիտական չափանիշներին համապատասխանող աստիճանակարգ.</w:t>
      </w:r>
    </w:p>
    <w:p w14:paraId="02BE343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36)</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չափանիշ՝</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color w:val="333333"/>
          <w:sz w:val="24"/>
          <w:szCs w:val="24"/>
          <w:lang w:eastAsia="hy-AM"/>
        </w:rPr>
        <w:t>դասախոսի, վարպետի կամ հրահանգչի մասնագիտական զարգացման և գիտելիքների, աշխատանքային գործունեության, կարողունակությունների, պատասխանատվության նկարագիր.</w:t>
      </w:r>
    </w:p>
    <w:p w14:paraId="55E6BE8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37)</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որակավորումների</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պետական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գրանցամատյան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Arial"/>
          <w:b/>
          <w:bCs/>
          <w:color w:val="333333"/>
          <w:sz w:val="24"/>
          <w:szCs w:val="24"/>
          <w:lang w:eastAsia="hy-AM"/>
        </w:rPr>
        <w:t>(</w:t>
      </w:r>
      <w:r w:rsidRPr="00941907">
        <w:rPr>
          <w:rFonts w:ascii="GHEA Grapalat" w:eastAsia="Times New Roman" w:hAnsi="GHEA Grapalat" w:cs="GHEA Grapalat"/>
          <w:b/>
          <w:bCs/>
          <w:color w:val="333333"/>
          <w:sz w:val="24"/>
          <w:szCs w:val="24"/>
          <w:lang w:eastAsia="hy-AM"/>
        </w:rPr>
        <w:t>էլեկտրոնային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ռեգիստր</w:t>
      </w:r>
      <w:r w:rsidRPr="00941907">
        <w:rPr>
          <w:rFonts w:ascii="GHEA Grapalat" w:eastAsia="Times New Roman" w:hAnsi="GHEA Grapalat" w:cs="Arial"/>
          <w:b/>
          <w:bCs/>
          <w:color w:val="333333"/>
          <w:sz w:val="24"/>
          <w:szCs w:val="24"/>
          <w:lang w:eastAsia="hy-AM"/>
        </w:rPr>
        <w:t>)`</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ուսանողների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ակադեմիական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աշխատանքային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առ</w:t>
      </w:r>
      <w:r w:rsidRPr="00941907">
        <w:rPr>
          <w:rFonts w:ascii="GHEA Grapalat" w:eastAsia="Times New Roman" w:hAnsi="GHEA Grapalat" w:cs="Arial"/>
          <w:color w:val="333333"/>
          <w:sz w:val="24"/>
          <w:szCs w:val="24"/>
          <w:lang w:eastAsia="hy-AM"/>
        </w:rPr>
        <w:t>աջխաղացման, շնորհված որակավորման և նրանց տրված ՄԿՈՒ ավարտական փաստաթղթերի վերաբերյալ տեղեկատվության գրանցման միասնական շտեմարան.</w:t>
      </w:r>
    </w:p>
    <w:p w14:paraId="102948D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38)</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b/>
          <w:bCs/>
          <w:color w:val="333333"/>
          <w:sz w:val="24"/>
          <w:szCs w:val="24"/>
          <w:lang w:eastAsia="hy-AM"/>
        </w:rPr>
        <w:t>մասնագիտական կրթության կառավարման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տեղեկատվական</w:t>
      </w:r>
      <w:r w:rsidRPr="00941907">
        <w:rPr>
          <w:rFonts w:ascii="Calibri" w:eastAsia="Times New Roman" w:hAnsi="Calibri" w:cs="Calibri"/>
          <w:b/>
          <w:bCs/>
          <w:color w:val="333333"/>
          <w:sz w:val="24"/>
          <w:szCs w:val="24"/>
          <w:lang w:eastAsia="hy-AM"/>
        </w:rPr>
        <w:t> </w:t>
      </w:r>
      <w:r w:rsidRPr="00941907">
        <w:rPr>
          <w:rFonts w:ascii="GHEA Grapalat" w:eastAsia="Times New Roman" w:hAnsi="GHEA Grapalat" w:cs="GHEA Grapalat"/>
          <w:b/>
          <w:bCs/>
          <w:color w:val="333333"/>
          <w:sz w:val="24"/>
          <w:szCs w:val="24"/>
          <w:lang w:eastAsia="hy-AM"/>
        </w:rPr>
        <w:t>համակարգ՝</w:t>
      </w:r>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տվյալների</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հավաքման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վերլուծման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և</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տեղեկատվության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տարածման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միասնական</w:t>
      </w:r>
      <w:r w:rsidRPr="00941907">
        <w:rPr>
          <w:rFonts w:ascii="GHEA Grapalat" w:eastAsia="Times New Roman" w:hAnsi="GHEA Grapalat" w:cs="Arial"/>
          <w:color w:val="333333"/>
          <w:sz w:val="24"/>
          <w:szCs w:val="24"/>
          <w:lang w:eastAsia="hy-AM"/>
        </w:rPr>
        <w:t xml:space="preserve"> էլեկտրոնային համակարգ, որը ներառում է տեղեկություններ քոլեջների կառավարման, ֆինանսատնտեսական, ուսումնական և հետազոտական գործընթացների, ինչպես նաև ուսանողների, շրջանավարտների, ՄՈՒՀ-ի աշխատողների, գործատուների (համաձայնությամբ) մասին։</w:t>
      </w:r>
    </w:p>
    <w:p w14:paraId="1ADC6F9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47C729B9" w14:textId="7B08B6CF"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5F1290B3" w14:textId="77777777" w:rsidTr="00941907">
        <w:trPr>
          <w:tblCellSpacing w:w="7" w:type="dxa"/>
        </w:trPr>
        <w:tc>
          <w:tcPr>
            <w:tcW w:w="2025" w:type="dxa"/>
            <w:shd w:val="clear" w:color="auto" w:fill="FFFFFF"/>
            <w:hideMark/>
          </w:tcPr>
          <w:p w14:paraId="3E987666"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7.</w:t>
            </w:r>
          </w:p>
        </w:tc>
        <w:tc>
          <w:tcPr>
            <w:tcW w:w="0" w:type="auto"/>
            <w:shd w:val="clear" w:color="auto" w:fill="FFFFFF"/>
            <w:hideMark/>
          </w:tcPr>
          <w:p w14:paraId="7A02F8E0"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 կրթական ծրագրերը և դրանց ներկայացվող ընդհանուր պահանջները</w:t>
            </w:r>
          </w:p>
        </w:tc>
      </w:tr>
    </w:tbl>
    <w:p w14:paraId="66460F7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28CB824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Մասնագիտական կրթական ծրագրերը կազմվում են որակավորումների ազգային շրջանակի և ոլորտային որակավորումների շրջանակի պահանջներին համապատասխան:</w:t>
      </w:r>
    </w:p>
    <w:p w14:paraId="2250921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Մասնագիտական կրթությունն իրականացվում է հետևյալ կրթական ծրագրերի մակարդակներով.</w:t>
      </w:r>
    </w:p>
    <w:p w14:paraId="08004E3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արհեստագործական հիմնական կրթական ծրագիր` արհեստավորի կամ կրտսեր մասնագետի որակավորում.</w:t>
      </w:r>
    </w:p>
    <w:p w14:paraId="0EC5B57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2) միջին մասնագիտական հիմնական կրթական ծրագիր` մասնագետի որակավորում:</w:t>
      </w:r>
    </w:p>
    <w:p w14:paraId="51CEE75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Սույն հոդվածի 2-րդ մասի 1-ին կետով սահմանված որակավորման անվանումը, կախված զբաղմունքի բնույթից, սահմանվում է համապատասխան ոլորտային որակավորման շրջանակի բնութագրով։</w:t>
      </w:r>
    </w:p>
    <w:p w14:paraId="098D403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ՄՈՒՀ-ի կողմից իրականացվող համապատասխան մակարդակի որակավորման ծրագրի հիման վրա ՄՈՒՀ-ը կարող է մշակել և իրականացնել վերջնարդյունք ապահովող միկրոորակավորման ծրագրեր։</w:t>
      </w:r>
    </w:p>
    <w:p w14:paraId="0AE5F28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ՄՈՒՀ-ը կարող է մշակել և իրականացնել նաև լրացուցիչ կրթական ծրագրեր, որոնցով ձեռք բերված ուսումնառության արդյունքները վկայագրվում են և հիմք են միկրոորակավորման համար:</w:t>
      </w:r>
    </w:p>
    <w:p w14:paraId="3296B9E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ՄՈՒՀ-ը կարող է ըստ որակավորումների իրականացնել նաև փորձարարական կրթական ծրագրեր՝ սույն օրենքի 11-րդ հոդվածի 1-ին մասով սահմանված պահանջների պահպանմամբ:</w:t>
      </w:r>
    </w:p>
    <w:p w14:paraId="5B66B2F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Մասնագիտական կրթական ծրագրի համապատասխան մակարդակի ոլորտային որակավորումների շրջանակի բնութագրերի հիման վրա կրթության պետական կառավարման լիազոր մարմինը կազմում և հաստատում է տվյալ մակարդակի յուրաքանչյուր որակավորման շրջանակային նկարագիրը, որը կարող է վերանայվել սույն հոդվածի 8-րդ մասով նախատեսված կրթական ծրագրերի փորձարկման և գնահատման հիման վրա։</w:t>
      </w:r>
    </w:p>
    <w:p w14:paraId="0DECF56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Սույն հոդվածի 7-րդ մասով նախատեսված յուրաքանչյուր որակավորման շրջանակային նկարագիրը ներառում է՝</w:t>
      </w:r>
    </w:p>
    <w:p w14:paraId="568FC01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որակավորման ուղղվածությունը, զբաղմունքի նկարագիրը և ուսումնառության ակնկալվող վերջնարդյունքները.</w:t>
      </w:r>
    </w:p>
    <w:p w14:paraId="63CA2C3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որակավորմանը ներկայացվող մուտքային և ելքային պահանջները, ներառյալ պետական ամփոփիչ ստուգման ձևերը և պարբերականությունը.</w:t>
      </w:r>
    </w:p>
    <w:p w14:paraId="5E0F3AB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ուսանողի ուսումնական բեռնվածության ընդհանուր ծավալը՝ արտահայտված կրեդիտներով, և ուսումնառության նվազագույն տևողությունը.</w:t>
      </w:r>
    </w:p>
    <w:p w14:paraId="094C0DD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ծրագրի բովանդակությունը՝ որակավորումն ապահովող դասընթացների կամ մոդուլների ցանկը և յուրաքանչյուր դասընթացին կամ մոդուլին հատկացվող կրեդիտը.</w:t>
      </w:r>
    </w:p>
    <w:p w14:paraId="45BBD403" w14:textId="193981A0"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որակավորման առանձնահատկություններով պայմանավորված համապատասխան լաբորատորիաների և ուսումնաարտադրական տարածքների (արհեստանոցների</w:t>
      </w:r>
      <w:r w:rsidR="00A60EDB" w:rsidRPr="00A60EDB">
        <w:rPr>
          <w:rFonts w:ascii="GHEA Grapalat" w:eastAsia="Times New Roman" w:hAnsi="GHEA Grapalat" w:cs="Arial"/>
          <w:color w:val="333333"/>
          <w:sz w:val="24"/>
          <w:szCs w:val="24"/>
          <w:lang w:eastAsia="hy-AM"/>
        </w:rPr>
        <w:t xml:space="preserve"> </w:t>
      </w:r>
      <w:ins w:id="4" w:author="User123" w:date="2026-01-21T14:44:00Z">
        <w:r w:rsidR="004307A3" w:rsidRPr="001B4A34">
          <w:rPr>
            <w:rFonts w:ascii="GHEA Grapalat" w:eastAsia="Times New Roman" w:hAnsi="GHEA Grapalat" w:cs="Arial"/>
            <w:b/>
            <w:bCs/>
            <w:i/>
            <w:iCs/>
            <w:color w:val="333333"/>
            <w:sz w:val="24"/>
            <w:szCs w:val="24"/>
            <w:lang w:eastAsia="hy-AM"/>
            <w:rPrChange w:id="5" w:author="User123" w:date="2026-01-21T14:52:00Z">
              <w:rPr>
                <w:rFonts w:ascii="GHEA Grapalat" w:eastAsia="Times New Roman" w:hAnsi="GHEA Grapalat" w:cs="Arial"/>
                <w:b/>
                <w:bCs/>
                <w:i/>
                <w:iCs/>
                <w:color w:val="333333"/>
                <w:sz w:val="24"/>
                <w:szCs w:val="24"/>
                <w:highlight w:val="yellow"/>
                <w:lang w:eastAsia="hy-AM"/>
              </w:rPr>
            </w:rPrChange>
          </w:rPr>
          <w:t>և բազաների)</w:t>
        </w:r>
        <w:r w:rsidR="004307A3" w:rsidRPr="00941907">
          <w:rPr>
            <w:rFonts w:ascii="GHEA Grapalat" w:eastAsia="Times New Roman" w:hAnsi="GHEA Grapalat" w:cs="Arial"/>
            <w:color w:val="333333"/>
            <w:sz w:val="24"/>
            <w:szCs w:val="24"/>
            <w:lang w:eastAsia="hy-AM"/>
          </w:rPr>
          <w:t xml:space="preserve"> </w:t>
        </w:r>
        <w:r w:rsidR="004307A3" w:rsidRPr="004307A3">
          <w:rPr>
            <w:rFonts w:ascii="GHEA Grapalat" w:eastAsia="Times New Roman" w:hAnsi="GHEA Grapalat" w:cs="Arial"/>
            <w:color w:val="333333"/>
            <w:sz w:val="24"/>
            <w:szCs w:val="24"/>
            <w:lang w:eastAsia="hy-AM"/>
            <w:rPrChange w:id="6" w:author="User123" w:date="2026-01-21T14:44:00Z">
              <w:rPr>
                <w:rFonts w:ascii="GHEA Grapalat" w:eastAsia="Times New Roman" w:hAnsi="GHEA Grapalat" w:cs="Arial"/>
                <w:color w:val="333333"/>
                <w:sz w:val="24"/>
                <w:szCs w:val="24"/>
                <w:lang w:val="en-US" w:eastAsia="hy-AM"/>
              </w:rPr>
            </w:rPrChange>
          </w:rPr>
          <w:t xml:space="preserve"> </w:t>
        </w:r>
      </w:ins>
      <w:r w:rsidRPr="00941907">
        <w:rPr>
          <w:rFonts w:ascii="GHEA Grapalat" w:eastAsia="Times New Roman" w:hAnsi="GHEA Grapalat" w:cs="Arial"/>
          <w:color w:val="333333"/>
          <w:sz w:val="24"/>
          <w:szCs w:val="24"/>
          <w:lang w:eastAsia="hy-AM"/>
        </w:rPr>
        <w:t>գույքի և սարքավորումների նվազագույն պահանջները և չափաքանակը.</w:t>
      </w:r>
    </w:p>
    <w:p w14:paraId="51C147F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շնորհվող որակավորումը և հետագա մասնագիտական գործունեության հնարավոր ոլորտը:</w:t>
      </w:r>
    </w:p>
    <w:p w14:paraId="7EF19BA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ՄՈՒՀ-երը համապատասխան գործատուների մասնակցությամբ ու նրանց առաջարկությունների, ինչպես նաև սույն հոդվածի 7-րդ և 8-րդ մասերով նախատեսված փաստաթղթերի հիման վրա մշակում ու հաստատում են համապատասխան մակարդակի որակավորումն ապահովող կրթական ծրագիրը, դրա ուսումնամեթոդական փաթեթը (ուսումնական մոդուլները, ուսումնական պլանները, ծրագրի իրականացման ձևը):</w:t>
      </w:r>
    </w:p>
    <w:p w14:paraId="15ED2AD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ՄՈՒՀ-ը կազմում է համապատասխան մակարդակի որակավորման կրթական ծրագրի կազմակերպման նախահաշիվը՝ ըստ կրթության պետական կառավարման լիազոր մարմնի սահմանած չափանիշների։</w:t>
      </w:r>
    </w:p>
    <w:p w14:paraId="469227F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Որոշակի որակավորման և ուղղվածության կրթական ծրագիրն առաջին անգամ իրականացվում է սույն օրենքի 19-րդ հոդվածի 1-ին մասի 4-րդ կետով որակավորման կրթական ծրագրերի փորձարկման համար սահմանված կարգով:</w:t>
      </w:r>
    </w:p>
    <w:p w14:paraId="70150E9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12. Սույն օրենքի 19-րդ հոդվածի 1-ին մասի 4-րդ կետով սահմանված կարգով ներդրված որակավորման կրթական ծրագրերը կրթության պետական կառավարման լիազոր մարմինը փորձարկման ընթացքում ենթարկում է մշտադիտարկման և գնահատման։ Փորձարկման առաջին շրջափուլն ավարտած ուսանողին շնորհվում են սույն օրենքի 16-րդ հոդվածով սահմանված որակավորումը հավաստող դիպլոմ և հավելված։</w:t>
      </w:r>
    </w:p>
    <w:p w14:paraId="72DDB67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Սույն հոդվածի 11-րդ և 12-րդ մասերով սահմանված կարգով փորձարկումն անցած որակավորման կրթական ծրագրերը այլ ՄՈՒՀ-երը հետագայում իրականացնում են առանց փորձարկման՝ սույն օրենքի 11-րդ հոդվածով սահմանված կարգով։</w:t>
      </w:r>
    </w:p>
    <w:p w14:paraId="3EAD8D3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ՄՈՒՀ-ի համապատասխան մակարդակի որակավորման ծրագրերը երաշխավորում են մասնագիտական կրթության տարբեր մակարդակներում ուսանողների ուսումնառության գործընթացը` ապահովելով կրեդիտների կուտակման և փոխանցման համակարգի կիրարկումը և որակավորման աստիճանների շնորհումը:</w:t>
      </w:r>
    </w:p>
    <w:p w14:paraId="230FEB7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Միջազգային պայմանագրերի հիման վրա՝ օրենքներով և ենթաօրենսդրական նորմատիվ իրավական ակտերով առանձին կրթական ծրագրերի և դրանց որակավորումների համար կարող են սահմանվել իրականացման և կառավարման առանձնահատկություններ՝ պահպանելով ոլորտային որակավորումների շրջանակի պահանջները։</w:t>
      </w:r>
    </w:p>
    <w:p w14:paraId="34C94F0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0D6231C1" w14:textId="77777777" w:rsidTr="00941907">
        <w:trPr>
          <w:tblCellSpacing w:w="7" w:type="dxa"/>
        </w:trPr>
        <w:tc>
          <w:tcPr>
            <w:tcW w:w="2025" w:type="dxa"/>
            <w:shd w:val="clear" w:color="auto" w:fill="FFFFFF"/>
            <w:hideMark/>
          </w:tcPr>
          <w:p w14:paraId="29E9CA16"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bookmarkStart w:id="7" w:name="208253_4"/>
            <w:bookmarkEnd w:id="7"/>
            <w:r w:rsidRPr="00941907">
              <w:rPr>
                <w:rFonts w:ascii="GHEA Grapalat" w:eastAsia="Times New Roman" w:hAnsi="GHEA Grapalat" w:cs="Arial"/>
                <w:b/>
                <w:bCs/>
                <w:color w:val="333333"/>
                <w:sz w:val="24"/>
                <w:szCs w:val="24"/>
                <w:lang w:eastAsia="hy-AM"/>
              </w:rPr>
              <w:t>Հոդված 8.</w:t>
            </w:r>
          </w:p>
        </w:tc>
        <w:tc>
          <w:tcPr>
            <w:tcW w:w="0" w:type="auto"/>
            <w:shd w:val="clear" w:color="auto" w:fill="FFFFFF"/>
            <w:hideMark/>
          </w:tcPr>
          <w:p w14:paraId="08FA8237"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 կրթության որակավորման աստիճանները, ուսումնառության ժամկետները և ձևերը</w:t>
            </w:r>
          </w:p>
        </w:tc>
      </w:tr>
    </w:tbl>
    <w:p w14:paraId="0B1B6E5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3663CB8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Մասնագիտական կրթությունն իրականացվում է առանձնացված երկու կրթական մակարդակներում աստիճանաշնորհող հետևյալ հիմնական կրթական ծրագրերով.</w:t>
      </w:r>
    </w:p>
    <w:p w14:paraId="2D84CDE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առաջին մակարդակում՝ արհեստագործական կրթություն, որի ուսումնառությունն ավարտվում է պետական ամփոփիչ ստուգմամբ, և ուսումնառությունն ավարտած անձին շնորհվում է արհեստավորի կամ կրտսեր մասնագետի որակավորման աստիճան.</w:t>
      </w:r>
    </w:p>
    <w:p w14:paraId="5ADC8736" w14:textId="69E5E085" w:rsidR="00941907" w:rsidRDefault="00941907" w:rsidP="00941907">
      <w:pPr>
        <w:shd w:val="clear" w:color="auto" w:fill="FFFFFF"/>
        <w:spacing w:after="0" w:line="240" w:lineRule="auto"/>
        <w:ind w:firstLine="375"/>
        <w:jc w:val="both"/>
        <w:rPr>
          <w:ins w:id="8" w:author="User123" w:date="2026-01-21T14:53: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երկրորդ մակարդակում՝ մասնագետի կրթություն, որի ուսումնառությունն ավարտվում է պետական ամփոփիչ ստուգմամբ, և ուսումնառությունն ավարտած անձին շնորհվում է մասնագետի որակավորման աստիճան:</w:t>
      </w:r>
    </w:p>
    <w:p w14:paraId="32E33F76" w14:textId="3290C9F1" w:rsidR="001B4A34" w:rsidRPr="001B4A34" w:rsidDel="001B4A34" w:rsidRDefault="001B4A34">
      <w:pPr>
        <w:spacing w:line="360" w:lineRule="auto"/>
        <w:ind w:firstLine="284"/>
        <w:jc w:val="both"/>
        <w:rPr>
          <w:del w:id="9" w:author="User123" w:date="2026-01-21T14:54:00Z"/>
          <w:rFonts w:ascii="GHEA Grapalat" w:eastAsia="Times New Roman" w:hAnsi="GHEA Grapalat" w:cs="Arial"/>
          <w:i/>
          <w:iCs/>
          <w:color w:val="333333"/>
          <w:sz w:val="24"/>
          <w:szCs w:val="24"/>
          <w:lang w:eastAsia="hy-AM"/>
          <w:rPrChange w:id="10" w:author="User123" w:date="2026-01-21T14:54:00Z">
            <w:rPr>
              <w:del w:id="11" w:author="User123" w:date="2026-01-21T14:54:00Z"/>
              <w:rFonts w:ascii="GHEA Grapalat" w:eastAsia="Times New Roman" w:hAnsi="GHEA Grapalat" w:cs="Arial"/>
              <w:color w:val="333333"/>
              <w:sz w:val="24"/>
              <w:szCs w:val="24"/>
              <w:lang w:eastAsia="hy-AM"/>
            </w:rPr>
          </w:rPrChange>
        </w:rPr>
        <w:pPrChange w:id="12" w:author="User123" w:date="2026-01-21T14:54:00Z">
          <w:pPr>
            <w:shd w:val="clear" w:color="auto" w:fill="FFFFFF"/>
            <w:spacing w:after="0" w:line="240" w:lineRule="auto"/>
            <w:ind w:firstLine="375"/>
            <w:jc w:val="both"/>
          </w:pPr>
        </w:pPrChange>
      </w:pPr>
      <w:ins w:id="13" w:author="User123" w:date="2026-01-21T14:54:00Z">
        <w:r w:rsidRPr="001B4A34">
          <w:rPr>
            <w:rFonts w:ascii="GHEA Grapalat" w:eastAsia="Microsoft Sans Serif" w:hAnsi="GHEA Grapalat" w:cs="Microsoft Sans Serif"/>
            <w:i/>
            <w:iCs/>
            <w:sz w:val="24"/>
            <w:szCs w:val="24"/>
            <w:rPrChange w:id="14" w:author="User123" w:date="2026-01-21T14:54:00Z">
              <w:rPr>
                <w:rFonts w:ascii="GHEA Grapalat" w:eastAsia="Microsoft Sans Serif" w:hAnsi="GHEA Grapalat" w:cs="Microsoft Sans Serif"/>
                <w:sz w:val="24"/>
                <w:szCs w:val="24"/>
                <w:lang w:val="en-US"/>
              </w:rPr>
            </w:rPrChange>
          </w:rPr>
          <w:t>«1.1. Մասնագիտական կրթական ծրագրի համապատասխան մակարդակներում  որոշակի  որակավորման ծրագիրը  սույն օրենքի 15-րդ հոդվածի 7-րդ մասով սահմանված հիմնական կրթության հիմքով կազմակերպելու դեպքում, շնորհվում է նաև միջնակարգ կրթության երրորդ աստիճանի որակավորում և տրվում «Հանրակրթության մասին» օրենքով սահմանված ավարտական փաստաթուղթ՝ առանձին կամ միասնական փաստաթղթով։</w:t>
        </w:r>
        <w:r w:rsidRPr="001B4A34">
          <w:rPr>
            <w:rFonts w:ascii="GHEA Grapalat" w:eastAsia="Microsoft Sans Serif" w:hAnsi="GHEA Grapalat" w:cs="Microsoft Sans Serif"/>
            <w:i/>
            <w:iCs/>
            <w:sz w:val="24"/>
            <w:szCs w:val="24"/>
            <w:lang w:val="en-US"/>
            <w:rPrChange w:id="15" w:author="User123" w:date="2026-01-21T14:54:00Z">
              <w:rPr>
                <w:rFonts w:ascii="GHEA Grapalat" w:eastAsia="Microsoft Sans Serif" w:hAnsi="GHEA Grapalat" w:cs="Microsoft Sans Serif"/>
                <w:sz w:val="24"/>
                <w:szCs w:val="24"/>
                <w:lang w:val="en-US"/>
              </w:rPr>
            </w:rPrChange>
          </w:rPr>
          <w:t>».</w:t>
        </w:r>
      </w:ins>
    </w:p>
    <w:p w14:paraId="593C107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Արհեստավորի կամ կրտսեր մասնագետի որակավորման աստիճան ստանալու համար հիմնական կրթական ծրագրի ուսուցման տևողությունը վեց ամսից մինչև երեք տարի է:</w:t>
      </w:r>
    </w:p>
    <w:p w14:paraId="705063A5" w14:textId="792FA572"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3. Մասնագետի որակավորման աստիճան ստանալու համար հիմնական կրթական ծրագրի ուսուցման տևողությունը մեկ տարի տասն ամսից մինչև </w:t>
      </w:r>
      <w:del w:id="16" w:author="User123" w:date="2026-01-21T14:54:00Z">
        <w:r w:rsidRPr="00941907" w:rsidDel="001B4A34">
          <w:rPr>
            <w:rFonts w:ascii="GHEA Grapalat" w:eastAsia="Times New Roman" w:hAnsi="GHEA Grapalat" w:cs="Arial"/>
            <w:color w:val="333333"/>
            <w:sz w:val="24"/>
            <w:szCs w:val="24"/>
            <w:lang w:eastAsia="hy-AM"/>
          </w:rPr>
          <w:delText xml:space="preserve">հինգ </w:delText>
        </w:r>
      </w:del>
      <w:ins w:id="17" w:author="User123" w:date="2026-01-21T14:54:00Z">
        <w:r w:rsidR="001B4A34" w:rsidRPr="001B4A34">
          <w:rPr>
            <w:rFonts w:ascii="GHEA Grapalat" w:eastAsia="Times New Roman" w:hAnsi="GHEA Grapalat" w:cs="Arial"/>
            <w:color w:val="333333"/>
            <w:sz w:val="24"/>
            <w:szCs w:val="24"/>
            <w:lang w:eastAsia="hy-AM"/>
            <w:rPrChange w:id="18" w:author="User123" w:date="2026-01-21T14:54:00Z">
              <w:rPr>
                <w:rFonts w:ascii="GHEA Grapalat" w:eastAsia="Times New Roman" w:hAnsi="GHEA Grapalat" w:cs="Arial"/>
                <w:color w:val="333333"/>
                <w:sz w:val="24"/>
                <w:szCs w:val="24"/>
                <w:lang w:val="en-US" w:eastAsia="hy-AM"/>
              </w:rPr>
            </w:rPrChange>
          </w:rPr>
          <w:t xml:space="preserve">չորս </w:t>
        </w:r>
      </w:ins>
      <w:r w:rsidRPr="00941907">
        <w:rPr>
          <w:rFonts w:ascii="GHEA Grapalat" w:eastAsia="Times New Roman" w:hAnsi="GHEA Grapalat" w:cs="Arial"/>
          <w:color w:val="333333"/>
          <w:sz w:val="24"/>
          <w:szCs w:val="24"/>
          <w:lang w:eastAsia="hy-AM"/>
        </w:rPr>
        <w:t>տարի է, բացառությամբ ներքին գործերի բնագավառում պետական կառավարման լիազոր մարմնի ուսումնական հաստատության համապատասխան ծրագրերի, որոնց տևողությունը սահմանվում է Կառավարության որոշմամբ:</w:t>
      </w:r>
    </w:p>
    <w:p w14:paraId="570B968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4. Որակավորման ծրագրով սահմանված վերջնարդյունքները ուսանողի կողմից ձեռք բերվելու ունակություններով պայմանավորված որակավորումը կարող է ուսանողին շնորհվել սույն հոդվածի 2-րդ կամ 3-րդ մասով սահմանված ժամկետներից շուտ կամ ուշ՝ </w:t>
      </w:r>
      <w:r w:rsidRPr="00941907">
        <w:rPr>
          <w:rFonts w:ascii="GHEA Grapalat" w:eastAsia="Times New Roman" w:hAnsi="GHEA Grapalat" w:cs="Arial"/>
          <w:color w:val="333333"/>
          <w:sz w:val="24"/>
          <w:szCs w:val="24"/>
          <w:lang w:eastAsia="hy-AM"/>
        </w:rPr>
        <w:lastRenderedPageBreak/>
        <w:t>ուսանողի դիմումով, գործատուի և ՄՈՒՀ-ի համաձայնությամբ՝ կրթության պետական կառավարման լիազոր մարմնի սահմանած կարգով։</w:t>
      </w:r>
    </w:p>
    <w:p w14:paraId="729B380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Կրթական ծրագրերը, ըստ մասնագիտական կրթության մակարդակների, կարող են իրականացվել լրիվ կամ մասնակի բեռնվածությամբ՝ համադրելով առկա, հեռավար կամ դրսեկության մեթոդաբանական ձևերը:</w:t>
      </w:r>
    </w:p>
    <w:p w14:paraId="47C11CB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Մասնագիտական կրթության ծրագրով մասնակի բեռնվածությամբ ուսումնառող ուսանողը պարտավոր է ՄՈՒՀ-ի տվյալ կրթական ծրագրով սահմանված ուսուցման համար նախատեսված ժամկետում կուտակել տարեկան ուսումնական բեռնվածության առնվազն 50 տոկոսին համապատասխան գումարային կրեդիտներ: Մասնակի բեռնվածությամբ ուսումնառող ուսանողի ուսումնառության ընդհանուր տևողությունը կարող է երկարաձգվել համապատասխան կրթական ծրագրի որակավորման համար սահմանված տևողության մինչև կրկնապատիկի չափով։</w:t>
      </w:r>
    </w:p>
    <w:p w14:paraId="5678617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Մասնագիտական կրթության ուսումնառության ժամկետները սահմանվում են համապատասխան մակարդակի որակավորման կրթական ծրագրի բաղադրիչով՝ հիմք ընդունելով ուսանողի մինչև այդ ստացած կրթությունը կամ կրեդիտների քանակը, տվյալ որակավորման ուսուցման առանձնահատկությունը և կրթության կազմակերպման մեթոդաբանական ձևը։</w:t>
      </w:r>
    </w:p>
    <w:p w14:paraId="6340E8A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Միաժամանակ մեկից ավելի կրթական ծրագրերում ուսումնառության զուգակցումը չի արգելվում, եթե դասընթացների կազմակերպման ռեժիմը չի համընկնում։</w:t>
      </w:r>
    </w:p>
    <w:p w14:paraId="4C2A2C41" w14:textId="5E03645A" w:rsidR="00941907" w:rsidRPr="001B4A34" w:rsidRDefault="00941907" w:rsidP="00941907">
      <w:pPr>
        <w:shd w:val="clear" w:color="auto" w:fill="FFFFFF"/>
        <w:spacing w:after="0" w:line="240" w:lineRule="auto"/>
        <w:ind w:firstLine="375"/>
        <w:jc w:val="both"/>
        <w:rPr>
          <w:rFonts w:ascii="GHEA Grapalat" w:eastAsia="Times New Roman" w:hAnsi="GHEA Grapalat" w:cs="Arial"/>
          <w:b/>
          <w:bCs/>
          <w:i/>
          <w:iCs/>
          <w:color w:val="333333"/>
          <w:sz w:val="24"/>
          <w:szCs w:val="24"/>
          <w:lang w:eastAsia="hy-AM"/>
          <w:rPrChange w:id="19" w:author="User123" w:date="2026-01-21T14:55:00Z">
            <w:rPr>
              <w:rFonts w:ascii="GHEA Grapalat" w:eastAsia="Times New Roman" w:hAnsi="GHEA Grapalat" w:cs="Arial"/>
              <w:color w:val="333333"/>
              <w:sz w:val="24"/>
              <w:szCs w:val="24"/>
              <w:lang w:eastAsia="hy-AM"/>
            </w:rPr>
          </w:rPrChange>
        </w:rPr>
      </w:pPr>
      <w:r w:rsidRPr="00941907">
        <w:rPr>
          <w:rFonts w:ascii="GHEA Grapalat" w:eastAsia="Times New Roman" w:hAnsi="GHEA Grapalat" w:cs="Arial"/>
          <w:color w:val="333333"/>
          <w:sz w:val="24"/>
          <w:szCs w:val="24"/>
          <w:lang w:eastAsia="hy-AM"/>
        </w:rPr>
        <w:t>9. Մասնագիտական կրթության համապատասխան մակարդակի ավարտական փաստաթուղթ ստացած անձինք իրավունք ունեն կրթության պետական կառավարման լիազոր մարմնի սահմանած կարգով շարունակելու ուսումնառությունը հաջորդ մակարդակի կրթական ծրագրով՝ հիմք ընդունելով ձեռք բերած կրեդիտների քանակը կամ համեմատվող ծրագրերի ակադեմիական տարբերությունների ողջամիտ ծավալը</w:t>
      </w:r>
      <w:ins w:id="20" w:author="User123" w:date="2026-01-21T14:55:00Z">
        <w:r w:rsidR="001B4A34" w:rsidRPr="001B4A34">
          <w:rPr>
            <w:rFonts w:ascii="GHEA Grapalat" w:eastAsia="Microsoft Sans Serif" w:hAnsi="GHEA Grapalat" w:cs="Microsoft Sans Serif"/>
            <w:b/>
            <w:bCs/>
            <w:i/>
            <w:iCs/>
            <w:sz w:val="24"/>
            <w:szCs w:val="24"/>
            <w:rPrChange w:id="21" w:author="User123" w:date="2026-01-21T14:55:00Z">
              <w:rPr>
                <w:rFonts w:ascii="GHEA Grapalat" w:eastAsia="Microsoft Sans Serif" w:hAnsi="GHEA Grapalat" w:cs="Microsoft Sans Serif"/>
                <w:sz w:val="24"/>
                <w:szCs w:val="24"/>
                <w:lang w:val="en-US"/>
              </w:rPr>
            </w:rPrChange>
          </w:rPr>
          <w:t>, որը սահմանվում է սույն օրենքի 7-րդ հոդվածի 9-րդ և 11-րդ մասերով նախատեսված որոշակի որակավորման ծրագրի փորձարկման ներկայացվող ծրագրի ուսումնամեթոդական փաթեթում</w:t>
        </w:r>
      </w:ins>
      <w:r w:rsidRPr="001B4A34">
        <w:rPr>
          <w:rFonts w:ascii="GHEA Grapalat" w:eastAsia="Times New Roman" w:hAnsi="GHEA Grapalat" w:cs="Arial"/>
          <w:b/>
          <w:bCs/>
          <w:i/>
          <w:iCs/>
          <w:color w:val="333333"/>
          <w:sz w:val="24"/>
          <w:szCs w:val="24"/>
          <w:lang w:eastAsia="hy-AM"/>
          <w:rPrChange w:id="22" w:author="User123" w:date="2026-01-21T14:55:00Z">
            <w:rPr>
              <w:rFonts w:ascii="GHEA Grapalat" w:eastAsia="Times New Roman" w:hAnsi="GHEA Grapalat" w:cs="Arial"/>
              <w:color w:val="333333"/>
              <w:sz w:val="24"/>
              <w:szCs w:val="24"/>
              <w:lang w:eastAsia="hy-AM"/>
            </w:rPr>
          </w:rPrChange>
        </w:rPr>
        <w:t>։</w:t>
      </w:r>
    </w:p>
    <w:p w14:paraId="08F08E7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ՄՈՒՀ-ում դասավանդման լեզուն գրական հայերենն է, անհրաժեշտության դեպքում՝ նաև հայերեն ժեստերի լեզուն:</w:t>
      </w:r>
    </w:p>
    <w:p w14:paraId="0F95037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ՄՈՒՀ-ի սահմանած կարգով ուսումնական մոդուլներ, դասընթացներ կամ դրանց առանձին թեմաներ կարող են դասավանդվել օտար լեզվով՝</w:t>
      </w:r>
    </w:p>
    <w:p w14:paraId="62B3404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եթե կրթական ծրագրի որակավորման ուղղվածությունը ենթադրում է օտար լեզվի ուսուցում.</w:t>
      </w:r>
    </w:p>
    <w:p w14:paraId="11B5BF4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եթե դասընթացն իրականացնում է օտարերկրյա մասնագետը.</w:t>
      </w:r>
    </w:p>
    <w:p w14:paraId="0477FEA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օտարերկրյա ՄՈՒՀ-ի հետ համատեղ իրականացվող համապատասխան մակարդակի որակավորման կրթական ծրագրի դեպքում.</w:t>
      </w:r>
    </w:p>
    <w:p w14:paraId="0A7224A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օտարերկրյա քաղաքացիների համար իրականացվող համապատասխան մակարդակի որակավորման կրթական ծրագրի դեպքում.</w:t>
      </w:r>
    </w:p>
    <w:p w14:paraId="57F5643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եթե ապահովվել է թարգմանություն:</w:t>
      </w:r>
    </w:p>
    <w:p w14:paraId="7C12D01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Ուսումնական գործընթացի կազմակերպման սկիզբը և ավարտը, դասերի կազմակերպման ռեժիմը (ժամերը և գրաֆիկը), ինչպես նաև ուսանողի արձակուրդի տևողությունը սահմանում է ՄՈՒՀ-ը՝ հաշվի առնելով համապատասխան կրթական ծրագրի կազմակերպման, այդ թվում՝ գործնական աշխատանքային ուսուցման առանձնահատկությունները և սահմանված ուսումնառության նվազագույն տևողությունը:</w:t>
      </w:r>
    </w:p>
    <w:p w14:paraId="78C53BE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i/>
          <w:iCs/>
          <w:color w:val="333333"/>
          <w:sz w:val="24"/>
          <w:szCs w:val="24"/>
          <w:lang w:eastAsia="hy-AM"/>
        </w:rPr>
        <w:t>(8-րդ հոդվածը լրաց. 24.10.24 ՀՕ-404-Ն)</w:t>
      </w:r>
    </w:p>
    <w:p w14:paraId="1A5691AB" w14:textId="52C26EC1"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lastRenderedPageBreak/>
        <w:t>  </w:t>
      </w:r>
    </w:p>
    <w:p w14:paraId="358932B6" w14:textId="77777777" w:rsidR="003254F3"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3254F3" w:rsidRPr="003254F3" w14:paraId="5DC0BBF1" w14:textId="77777777" w:rsidTr="003254F3">
        <w:trPr>
          <w:tblCellSpacing w:w="7" w:type="dxa"/>
        </w:trPr>
        <w:tc>
          <w:tcPr>
            <w:tcW w:w="2025" w:type="dxa"/>
            <w:shd w:val="clear" w:color="auto" w:fill="FFFFFF"/>
            <w:hideMark/>
          </w:tcPr>
          <w:p w14:paraId="6B6B3BDE" w14:textId="77777777" w:rsidR="003254F3" w:rsidRPr="003254F3" w:rsidRDefault="003254F3" w:rsidP="003254F3">
            <w:pPr>
              <w:spacing w:after="0" w:line="240" w:lineRule="auto"/>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b/>
                <w:bCs/>
                <w:color w:val="333333"/>
                <w:sz w:val="24"/>
                <w:szCs w:val="24"/>
                <w:lang w:eastAsia="hy-AM"/>
              </w:rPr>
              <w:t>Հոդված 10.</w:t>
            </w:r>
          </w:p>
        </w:tc>
        <w:tc>
          <w:tcPr>
            <w:tcW w:w="0" w:type="auto"/>
            <w:shd w:val="clear" w:color="auto" w:fill="FFFFFF"/>
            <w:hideMark/>
          </w:tcPr>
          <w:p w14:paraId="0BE4A5FE" w14:textId="77777777" w:rsidR="003254F3" w:rsidRPr="003254F3" w:rsidRDefault="003254F3" w:rsidP="003254F3">
            <w:pPr>
              <w:spacing w:after="0" w:line="240" w:lineRule="auto"/>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b/>
                <w:bCs/>
                <w:color w:val="333333"/>
                <w:sz w:val="24"/>
                <w:szCs w:val="24"/>
                <w:lang w:eastAsia="hy-AM"/>
              </w:rPr>
              <w:t>ՄՈՒՀ-ի հիմնական գործառույթները</w:t>
            </w:r>
          </w:p>
        </w:tc>
      </w:tr>
    </w:tbl>
    <w:p w14:paraId="45F6EF02"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Calibri" w:eastAsia="Times New Roman" w:hAnsi="Calibri" w:cs="Calibri"/>
          <w:color w:val="333333"/>
          <w:sz w:val="24"/>
          <w:szCs w:val="24"/>
          <w:lang w:eastAsia="hy-AM"/>
        </w:rPr>
        <w:t> </w:t>
      </w:r>
    </w:p>
    <w:p w14:paraId="2D3BED21"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 ՄՈՒՀ-ը, սույն օրենքին, իր կանոնադրությանը, ինչպես նաև տվյալ ոլորտը կարգավորող այլ նորմատիվ իրավական ակտերին համապատասխան, իրականացնում է՝</w:t>
      </w:r>
    </w:p>
    <w:p w14:paraId="6F04D6D0"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 սոցիալական գործընկերների և գործատուների ներգրավմամբ ու համագործակցությամբ համապատասխան մակարդակի որակավորումն ապահովող կրթական ծրագրի ուսումնամեթոդական փաթեթի մշակումն ու հաստատումը, իրականացումը և վերջնարդյունքների գնահատումը.</w:t>
      </w:r>
    </w:p>
    <w:p w14:paraId="27B1E2E0"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2) ընդունելության գործընթացի կազմակերպումը, ներառյալ օտարերկրյա քաղաքացիների՝ ըստ կրթական ծրագրի մակարդակի որակավորման.</w:t>
      </w:r>
    </w:p>
    <w:p w14:paraId="6E5961D8"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3) մասնագիտական կողմնորոշման և կարիերայի ուղղորդման խորհրդատվության տրամադրումը.</w:t>
      </w:r>
    </w:p>
    <w:p w14:paraId="760B9DB1"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4) համապատասխան մակարդակի որակավորման կրթական ծրագրով ուսումնական գործընթացի կազմակերպումը, ուսուցման անհրաժեշտ մեթոդների և տեխնոլոգիաների ընտրությունը, ընթացիկ և պետական ամփոփիչ ստուգման կազմակերպումը՝ ըստ կրթական ծրագրի և որակավորման պահանջների.</w:t>
      </w:r>
    </w:p>
    <w:p w14:paraId="36AD83D1"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5) ՄԿՈՒ որակի շարունակական բարելավումը, դասավանդման, ուսումնառության արդիական մեթոդների ներդրումը, դրանց բազմազանության և արդյունավետության ապահովումը.</w:t>
      </w:r>
    </w:p>
    <w:p w14:paraId="39A6ADC9"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6) լրացուցիչ կրթական ծրագրեր.</w:t>
      </w:r>
    </w:p>
    <w:p w14:paraId="4A65CF16"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7) ուսանողների ուսումնառության դադարեցումը, տեղափոխումը և ուսանողական իրավունքների վերականգնումը՝ կրթության պետական կառավարման լիազոր մարմնի սահմանած կարգով.</w:t>
      </w:r>
    </w:p>
    <w:p w14:paraId="3EC65B61" w14:textId="5FC0B588"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8) կրթության առանձնահատուկ պայմանների կարիք ունեցող անձանց անհրաժեշտ</w:t>
      </w:r>
      <w:ins w:id="23" w:author="User123" w:date="2026-01-21T14:56:00Z">
        <w:r w:rsidR="005B5CA8" w:rsidRPr="005B5CA8">
          <w:rPr>
            <w:rFonts w:ascii="GHEA Grapalat" w:eastAsia="Times New Roman" w:hAnsi="GHEA Grapalat" w:cs="Arial"/>
            <w:color w:val="333333"/>
            <w:sz w:val="24"/>
            <w:szCs w:val="24"/>
            <w:lang w:eastAsia="hy-AM"/>
            <w:rPrChange w:id="24" w:author="User123" w:date="2026-01-21T14:56:00Z">
              <w:rPr>
                <w:rFonts w:ascii="GHEA Grapalat" w:eastAsia="Times New Roman" w:hAnsi="GHEA Grapalat" w:cs="Arial"/>
                <w:color w:val="333333"/>
                <w:sz w:val="24"/>
                <w:szCs w:val="24"/>
                <w:lang w:val="en-US" w:eastAsia="hy-AM"/>
              </w:rPr>
            </w:rPrChange>
          </w:rPr>
          <w:t xml:space="preserve"> </w:t>
        </w:r>
        <w:r w:rsidR="005B5CA8" w:rsidRPr="005B5CA8">
          <w:rPr>
            <w:rFonts w:ascii="GHEA Grapalat" w:eastAsia="Times New Roman" w:hAnsi="GHEA Grapalat" w:cs="Arial"/>
            <w:b/>
            <w:bCs/>
            <w:i/>
            <w:iCs/>
            <w:color w:val="333333"/>
            <w:sz w:val="24"/>
            <w:szCs w:val="24"/>
            <w:lang w:eastAsia="hy-AM"/>
            <w:rPrChange w:id="25" w:author="User123" w:date="2026-01-21T14:57:00Z">
              <w:rPr>
                <w:rFonts w:ascii="GHEA Grapalat" w:eastAsia="Times New Roman" w:hAnsi="GHEA Grapalat" w:cs="Arial"/>
                <w:color w:val="333333"/>
                <w:sz w:val="24"/>
                <w:szCs w:val="24"/>
                <w:lang w:val="en-US" w:eastAsia="hy-AM"/>
              </w:rPr>
            </w:rPrChange>
          </w:rPr>
          <w:t xml:space="preserve">մանկավարժահոգեբանական </w:t>
        </w:r>
      </w:ins>
      <w:ins w:id="26" w:author="User123" w:date="2026-01-21T14:57:00Z">
        <w:r w:rsidR="005B5CA8" w:rsidRPr="005B5CA8">
          <w:rPr>
            <w:rFonts w:ascii="GHEA Grapalat" w:eastAsia="Times New Roman" w:hAnsi="GHEA Grapalat" w:cs="Arial"/>
            <w:b/>
            <w:bCs/>
            <w:i/>
            <w:iCs/>
            <w:color w:val="333333"/>
            <w:sz w:val="24"/>
            <w:szCs w:val="24"/>
            <w:lang w:eastAsia="hy-AM"/>
            <w:rPrChange w:id="27" w:author="User123" w:date="2026-01-21T14:57:00Z">
              <w:rPr>
                <w:rFonts w:ascii="GHEA Grapalat" w:eastAsia="Times New Roman" w:hAnsi="GHEA Grapalat" w:cs="Arial"/>
                <w:color w:val="333333"/>
                <w:sz w:val="24"/>
                <w:szCs w:val="24"/>
                <w:lang w:val="en-US" w:eastAsia="hy-AM"/>
              </w:rPr>
            </w:rPrChange>
          </w:rPr>
          <w:t>և այլ</w:t>
        </w:r>
        <w:r w:rsidR="005B5CA8" w:rsidRPr="005B5CA8">
          <w:rPr>
            <w:rFonts w:ascii="GHEA Grapalat" w:eastAsia="Times New Roman" w:hAnsi="GHEA Grapalat" w:cs="Arial"/>
            <w:color w:val="333333"/>
            <w:sz w:val="24"/>
            <w:szCs w:val="24"/>
            <w:lang w:eastAsia="hy-AM"/>
            <w:rPrChange w:id="28" w:author="User123" w:date="2026-01-21T14:57:00Z">
              <w:rPr>
                <w:rFonts w:ascii="GHEA Grapalat" w:eastAsia="Times New Roman" w:hAnsi="GHEA Grapalat" w:cs="Arial"/>
                <w:color w:val="333333"/>
                <w:sz w:val="24"/>
                <w:szCs w:val="24"/>
                <w:lang w:val="en-US" w:eastAsia="hy-AM"/>
              </w:rPr>
            </w:rPrChange>
          </w:rPr>
          <w:t xml:space="preserve"> </w:t>
        </w:r>
      </w:ins>
      <w:r w:rsidRPr="003254F3">
        <w:rPr>
          <w:rFonts w:ascii="GHEA Grapalat" w:eastAsia="Times New Roman" w:hAnsi="GHEA Grapalat" w:cs="Arial"/>
          <w:color w:val="333333"/>
          <w:sz w:val="24"/>
          <w:szCs w:val="24"/>
          <w:lang w:eastAsia="hy-AM"/>
        </w:rPr>
        <w:t>ծառայությունների, այդ թվում՝ խելամիտ հարմարեցումների ապահովումը՝ մյուսների հետ հավասար հիմունքներով կրթության արդյունավետ և որակյալ կազմակերպման համար.</w:t>
      </w:r>
    </w:p>
    <w:p w14:paraId="5AAC70A7"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9) ուսանողների կողմից կրեդիտների կուտակման կարգի, ուսումնառության վերջնարդյունքների գնահատման, պետական ամփոփիչ ստուգման ձևերի ու պարբերականության սահմանումը՝ ըստ տվյալ կրթական ծրագրի որակավորման.</w:t>
      </w:r>
    </w:p>
    <w:p w14:paraId="246A9D66"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10) կրթական ծրագրով նախատեսված որակավորումների շնորհումը.</w:t>
      </w:r>
    </w:p>
    <w:p w14:paraId="292506A8"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11) ուսումնական, վարչական, ֆինանսական և տնտեսական գործունեությանն առնչվող, ներառյալ իր աշխատողների ընտրության և նշանակման կարգերի սահմանումը.</w:t>
      </w:r>
    </w:p>
    <w:p w14:paraId="0C7D2224"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12) ուսումնաօժանդակ, մանկավարժական և վարչական կազմի մասնագիտական կատարելագործմանն ուղղված դասընթացների կազմակերպումը կամ դրանցում ընդգրկվածության ապահովումը.</w:t>
      </w:r>
    </w:p>
    <w:p w14:paraId="37938104"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13) ՄՈՒՀ-ի տարեկան ծախսերի նախահաշվի կազմումը.</w:t>
      </w:r>
    </w:p>
    <w:p w14:paraId="30C94A4D"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14) ՄՈՒՀ-ի զարգացման ռազմավարական ծրագրի, այդ թվում՝ գործունեության առաջնահերթ ուղղությունների հաստատումը և ապահովումը.</w:t>
      </w:r>
    </w:p>
    <w:p w14:paraId="35342944"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15) սոցիալական գործընկերության խթանման, կողմերի միջև երկխոսության և համագործակցության հարթակների գործարկումը.</w:t>
      </w:r>
    </w:p>
    <w:p w14:paraId="2D1FDF82"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16) ըստ մասնագիտական կրթական ծրագրի և որակավորման՝ ուսման վարձերի սահմանումը.</w:t>
      </w:r>
    </w:p>
    <w:p w14:paraId="3ACE54D8"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lastRenderedPageBreak/>
        <w:t>17) ուսանողական ինքնակառավարմանը աջակցումը, ՄՈՒՀ-ի ծրագրերում ուսանողների ընդգրկվածության ապահովումը.</w:t>
      </w:r>
    </w:p>
    <w:p w14:paraId="1899BB69"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18) հիմնարկների, մասնաճյուղերի և կառուցվածքային միավորների, այդ թվում՝ օտարերկրյա պետություններում, ինչպես նաև հանրակրթական, արհեստագործական և միջին մասնագիտական կրթական ծրագրեր իրականացնող կառուցվածքային միավորների ստեղծումը՝ օրենքով սահմանված կարգով.</w:t>
      </w:r>
    </w:p>
    <w:p w14:paraId="5CB775EC"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19) կազմակերպության գույքի տիրապետումը, օգտագործումը կամ տնօրինումը՝ օրենքով և կանոնադրությամբ սահմանված կարգով.</w:t>
      </w:r>
    </w:p>
    <w:p w14:paraId="0533C338"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20) օրենքով և ՄՈՒՀ-ի կանոնադրությամբ չարգելված այլ գործունեություն:</w:t>
      </w:r>
    </w:p>
    <w:p w14:paraId="2DD4DEB6" w14:textId="77777777" w:rsidR="003254F3" w:rsidRPr="003254F3" w:rsidRDefault="003254F3" w:rsidP="003254F3">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3254F3">
        <w:rPr>
          <w:rFonts w:ascii="GHEA Grapalat" w:eastAsia="Times New Roman" w:hAnsi="GHEA Grapalat" w:cs="Arial"/>
          <w:color w:val="333333"/>
          <w:sz w:val="24"/>
          <w:szCs w:val="24"/>
          <w:lang w:eastAsia="hy-AM"/>
        </w:rPr>
        <w:t>2. ՄՈՒՀ-ում արգելվում է քաղաքական, կուսակցական, կրոնական կազմակերպությունների և միավորումների գործունեությունը։</w:t>
      </w:r>
    </w:p>
    <w:p w14:paraId="01C43F2F" w14:textId="7A7354CD"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3821BD58" w14:textId="77777777" w:rsidTr="00941907">
        <w:trPr>
          <w:tblCellSpacing w:w="7" w:type="dxa"/>
        </w:trPr>
        <w:tc>
          <w:tcPr>
            <w:tcW w:w="2025" w:type="dxa"/>
            <w:shd w:val="clear" w:color="auto" w:fill="FFFFFF"/>
            <w:hideMark/>
          </w:tcPr>
          <w:p w14:paraId="60B8976F"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11.</w:t>
            </w:r>
          </w:p>
        </w:tc>
        <w:tc>
          <w:tcPr>
            <w:tcW w:w="0" w:type="auto"/>
            <w:shd w:val="clear" w:color="auto" w:fill="FFFFFF"/>
            <w:hideMark/>
          </w:tcPr>
          <w:p w14:paraId="2496615C"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 կրթական ծրագրի իրականացման իրավունքի և որակավորման լիցենզավորումը</w:t>
            </w:r>
          </w:p>
        </w:tc>
      </w:tr>
    </w:tbl>
    <w:p w14:paraId="0169B84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4FCF576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Մասնագիտական կրթության համապատասխան մակարդակի որակավորման կրթական ծրագիրն իրականացվում է արհեստագործական կամ միջին մասնագիտական կրթական աստիճանում կրթական ծրագրի իրականացման իրավունքի, ինչպես նաև յուրաքանչյուր որակավորման լիցենզիայի հիման վրա՝ Կառավարության սահմանած կարգով և պայմաններով։</w:t>
      </w:r>
    </w:p>
    <w:p w14:paraId="6059F66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Սույն հոդվածի 1-ին մասով նախատեսված կրթական ծրագրի իրականացման իրավունքի և որակավորման լիցենզավորումն իրականացնում է պետական կառավարման համակարգի լիազոր մարմինը (այսուհետ՝ լիազոր մարմին)՝ կրթական ծրագրերի լիցենզավորման հանձնաժողովի որոշման հիման վրա՝ «Լիցենզավորման մասին» օրենքին, սույն օրենքին, մասնագիտական կրթության կրթական ծրագրերի լիցենզավորման կարգերին և այլ նորմատիվ իրավական ակտերին համապատասխան։</w:t>
      </w:r>
    </w:p>
    <w:p w14:paraId="764F5BE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Մասնագիտական կրթության համապատասխան մակարդակներում կրթական ծրագրի իրականացման իրավունքի տրամադրման պայման են՝</w:t>
      </w:r>
    </w:p>
    <w:p w14:paraId="5D85C8D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կրթական գործունեություն իրականացնելու համար անհրաժեշտ շենքի և ուսումնական տարածքի առկայությունը, որի նկատմամբ ՄՈՒՀ-ն ունի սեփականության, վարձակալության կամ անհատույց օգտագործման իրավունքներ.</w:t>
      </w:r>
    </w:p>
    <w:p w14:paraId="7076E02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ուսումնական գործընթացին օժանդակող մարզական տարածքի կամ դրա օգտագործման կամ ծառայությունների մատուցման պայմանագրի առկայությունը և գրադարանային համապատասխան հագեցվածությամբ տարածքների առկայությունը՝ լիազոր մարմնի սահմանած սանիտարահիգիենիկ և տեխնիկական անվտանգության նորմերին համապատասխան.</w:t>
      </w:r>
    </w:p>
    <w:p w14:paraId="1B8248A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լսարանային, գործնական ուսուցման գործընթացին օժանդակող ուսումնաարտադրական, լաբորատոր տարածքների և բազաների առկայությունը՝ սանիտարահիգիենիկ և տեխնիկական անվտանգության նորմերին համապատասխան.</w:t>
      </w:r>
    </w:p>
    <w:p w14:paraId="70292A1E" w14:textId="1DB66B1E"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4) </w:t>
      </w:r>
      <w:r w:rsidRPr="00A81BBA">
        <w:rPr>
          <w:rFonts w:ascii="GHEA Grapalat" w:eastAsia="Times New Roman" w:hAnsi="GHEA Grapalat" w:cs="Arial"/>
          <w:b/>
          <w:bCs/>
          <w:i/>
          <w:iCs/>
          <w:color w:val="333333"/>
          <w:sz w:val="24"/>
          <w:szCs w:val="24"/>
          <w:lang w:eastAsia="hy-AM"/>
          <w:rPrChange w:id="29" w:author="User123" w:date="2026-01-21T15:01:00Z">
            <w:rPr>
              <w:rFonts w:ascii="GHEA Grapalat" w:eastAsia="Times New Roman" w:hAnsi="GHEA Grapalat" w:cs="Arial"/>
              <w:color w:val="333333"/>
              <w:sz w:val="24"/>
              <w:szCs w:val="24"/>
              <w:lang w:eastAsia="hy-AM"/>
            </w:rPr>
          </w:rPrChange>
        </w:rPr>
        <w:t xml:space="preserve">ՄՈՒՀ-ի </w:t>
      </w:r>
      <w:del w:id="30" w:author="User123" w:date="2026-01-21T14:58:00Z">
        <w:r w:rsidRPr="00A81BBA" w:rsidDel="005B5CA8">
          <w:rPr>
            <w:rFonts w:ascii="GHEA Grapalat" w:eastAsia="Times New Roman" w:hAnsi="GHEA Grapalat" w:cs="Arial"/>
            <w:b/>
            <w:bCs/>
            <w:i/>
            <w:iCs/>
            <w:color w:val="333333"/>
            <w:sz w:val="24"/>
            <w:szCs w:val="24"/>
            <w:lang w:eastAsia="hy-AM"/>
            <w:rPrChange w:id="31" w:author="User123" w:date="2026-01-21T15:01:00Z">
              <w:rPr>
                <w:rFonts w:ascii="GHEA Grapalat" w:eastAsia="Times New Roman" w:hAnsi="GHEA Grapalat" w:cs="Arial"/>
                <w:color w:val="333333"/>
                <w:sz w:val="24"/>
                <w:szCs w:val="24"/>
                <w:lang w:eastAsia="hy-AM"/>
              </w:rPr>
            </w:rPrChange>
          </w:rPr>
          <w:delText xml:space="preserve">հինգ տարվա </w:delText>
        </w:r>
      </w:del>
      <w:ins w:id="32" w:author="User123" w:date="2026-01-21T14:58:00Z">
        <w:r w:rsidR="005B5CA8" w:rsidRPr="00A81BBA">
          <w:rPr>
            <w:rFonts w:ascii="GHEA Grapalat" w:eastAsia="Times New Roman" w:hAnsi="GHEA Grapalat" w:cs="Arial"/>
            <w:b/>
            <w:bCs/>
            <w:i/>
            <w:iCs/>
            <w:color w:val="333333"/>
            <w:sz w:val="24"/>
            <w:szCs w:val="24"/>
            <w:lang w:eastAsia="hy-AM"/>
            <w:rPrChange w:id="33" w:author="User123" w:date="2026-01-21T15:01:00Z">
              <w:rPr>
                <w:rFonts w:ascii="GHEA Grapalat" w:eastAsia="Times New Roman" w:hAnsi="GHEA Grapalat" w:cs="Arial"/>
                <w:color w:val="333333"/>
                <w:sz w:val="24"/>
                <w:szCs w:val="24"/>
                <w:lang w:val="en-US" w:eastAsia="hy-AM"/>
              </w:rPr>
            </w:rPrChange>
          </w:rPr>
          <w:t xml:space="preserve"> </w:t>
        </w:r>
      </w:ins>
      <w:r w:rsidRPr="00A81BBA">
        <w:rPr>
          <w:rFonts w:ascii="GHEA Grapalat" w:eastAsia="Times New Roman" w:hAnsi="GHEA Grapalat" w:cs="Arial"/>
          <w:b/>
          <w:bCs/>
          <w:i/>
          <w:iCs/>
          <w:color w:val="333333"/>
          <w:sz w:val="24"/>
          <w:szCs w:val="24"/>
          <w:lang w:eastAsia="hy-AM"/>
          <w:rPrChange w:id="34" w:author="User123" w:date="2026-01-21T15:01:00Z">
            <w:rPr>
              <w:rFonts w:ascii="GHEA Grapalat" w:eastAsia="Times New Roman" w:hAnsi="GHEA Grapalat" w:cs="Arial"/>
              <w:color w:val="333333"/>
              <w:sz w:val="24"/>
              <w:szCs w:val="24"/>
              <w:lang w:eastAsia="hy-AM"/>
            </w:rPr>
          </w:rPrChange>
        </w:rPr>
        <w:t xml:space="preserve">զարգացման </w:t>
      </w:r>
      <w:del w:id="35" w:author="User123" w:date="2026-01-21T14:58:00Z">
        <w:r w:rsidRPr="00A81BBA" w:rsidDel="005B5CA8">
          <w:rPr>
            <w:rFonts w:ascii="GHEA Grapalat" w:eastAsia="Times New Roman" w:hAnsi="GHEA Grapalat" w:cs="Arial"/>
            <w:b/>
            <w:bCs/>
            <w:i/>
            <w:iCs/>
            <w:color w:val="333333"/>
            <w:sz w:val="24"/>
            <w:szCs w:val="24"/>
            <w:lang w:eastAsia="hy-AM"/>
            <w:rPrChange w:id="36" w:author="User123" w:date="2026-01-21T15:01:00Z">
              <w:rPr>
                <w:rFonts w:ascii="GHEA Grapalat" w:eastAsia="Times New Roman" w:hAnsi="GHEA Grapalat" w:cs="Arial"/>
                <w:color w:val="333333"/>
                <w:sz w:val="24"/>
                <w:szCs w:val="24"/>
                <w:lang w:eastAsia="hy-AM"/>
              </w:rPr>
            </w:rPrChange>
          </w:rPr>
          <w:delText>ռազմավարական ծրագրի</w:delText>
        </w:r>
      </w:del>
      <w:ins w:id="37" w:author="User123" w:date="2026-01-21T14:58:00Z">
        <w:r w:rsidR="005B5CA8" w:rsidRPr="00A81BBA">
          <w:rPr>
            <w:rFonts w:ascii="GHEA Grapalat" w:eastAsia="Times New Roman" w:hAnsi="GHEA Grapalat" w:cs="Arial"/>
            <w:b/>
            <w:bCs/>
            <w:i/>
            <w:iCs/>
            <w:color w:val="333333"/>
            <w:sz w:val="24"/>
            <w:szCs w:val="24"/>
            <w:lang w:eastAsia="hy-AM"/>
            <w:rPrChange w:id="38" w:author="User123" w:date="2026-01-21T15:01:00Z">
              <w:rPr>
                <w:rFonts w:ascii="GHEA Grapalat" w:eastAsia="Times New Roman" w:hAnsi="GHEA Grapalat" w:cs="Arial"/>
                <w:color w:val="333333"/>
                <w:sz w:val="24"/>
                <w:szCs w:val="24"/>
                <w:lang w:val="en-US" w:eastAsia="hy-AM"/>
              </w:rPr>
            </w:rPrChange>
          </w:rPr>
          <w:t xml:space="preserve"> հայեցակարգի </w:t>
        </w:r>
      </w:ins>
      <w:r w:rsidRPr="00A81BBA">
        <w:rPr>
          <w:rFonts w:ascii="GHEA Grapalat" w:eastAsia="Times New Roman" w:hAnsi="GHEA Grapalat" w:cs="Arial"/>
          <w:b/>
          <w:bCs/>
          <w:i/>
          <w:iCs/>
          <w:color w:val="333333"/>
          <w:sz w:val="24"/>
          <w:szCs w:val="24"/>
          <w:lang w:eastAsia="hy-AM"/>
          <w:rPrChange w:id="39" w:author="User123" w:date="2026-01-21T15:01:00Z">
            <w:rPr>
              <w:rFonts w:ascii="GHEA Grapalat" w:eastAsia="Times New Roman" w:hAnsi="GHEA Grapalat" w:cs="Arial"/>
              <w:color w:val="333333"/>
              <w:sz w:val="24"/>
              <w:szCs w:val="24"/>
              <w:lang w:eastAsia="hy-AM"/>
            </w:rPr>
          </w:rPrChange>
        </w:rPr>
        <w:t xml:space="preserve"> առկայությունը</w:t>
      </w:r>
      <w:ins w:id="40" w:author="User123" w:date="2026-01-21T14:58:00Z">
        <w:r w:rsidR="005B5CA8" w:rsidRPr="00A81BBA">
          <w:rPr>
            <w:rFonts w:ascii="GHEA Grapalat" w:eastAsia="Times New Roman" w:hAnsi="GHEA Grapalat" w:cs="Arial"/>
            <w:b/>
            <w:bCs/>
            <w:i/>
            <w:iCs/>
            <w:color w:val="333333"/>
            <w:sz w:val="24"/>
            <w:szCs w:val="24"/>
            <w:lang w:eastAsia="hy-AM"/>
            <w:rPrChange w:id="41" w:author="User123" w:date="2026-01-21T15:01:00Z">
              <w:rPr>
                <w:rFonts w:ascii="GHEA Grapalat" w:eastAsia="Times New Roman" w:hAnsi="GHEA Grapalat" w:cs="Arial"/>
                <w:color w:val="333333"/>
                <w:sz w:val="24"/>
                <w:szCs w:val="24"/>
                <w:lang w:val="en-US" w:eastAsia="hy-AM"/>
              </w:rPr>
            </w:rPrChange>
          </w:rPr>
          <w:t>,</w:t>
        </w:r>
      </w:ins>
      <w:ins w:id="42" w:author="User123" w:date="2026-01-21T15:01:00Z">
        <w:r w:rsidR="00A81BBA" w:rsidRPr="00A81BBA">
          <w:rPr>
            <w:rFonts w:ascii="GHEA Grapalat" w:eastAsia="Microsoft Sans Serif" w:hAnsi="GHEA Grapalat" w:cs="Microsoft Sans Serif"/>
            <w:b/>
            <w:bCs/>
            <w:i/>
            <w:iCs/>
            <w:sz w:val="24"/>
            <w:szCs w:val="24"/>
            <w:rPrChange w:id="43" w:author="User123" w:date="2026-01-21T15:01:00Z">
              <w:rPr>
                <w:rFonts w:ascii="GHEA Grapalat" w:eastAsia="Microsoft Sans Serif" w:hAnsi="GHEA Grapalat" w:cs="Microsoft Sans Serif"/>
                <w:sz w:val="24"/>
                <w:szCs w:val="24"/>
                <w:lang w:val="en-US"/>
              </w:rPr>
            </w:rPrChange>
          </w:rPr>
          <w:t xml:space="preserve"> որում</w:t>
        </w:r>
        <w:r w:rsidR="00A81BBA" w:rsidRPr="00A81BBA">
          <w:rPr>
            <w:rFonts w:ascii="GHEA Grapalat" w:eastAsia="Microsoft Sans Serif" w:hAnsi="GHEA Grapalat" w:cs="Microsoft Sans Serif"/>
            <w:sz w:val="24"/>
            <w:szCs w:val="24"/>
            <w:rPrChange w:id="44" w:author="User123" w:date="2026-01-21T15:01:00Z">
              <w:rPr>
                <w:rFonts w:ascii="GHEA Grapalat" w:eastAsia="Microsoft Sans Serif" w:hAnsi="GHEA Grapalat" w:cs="Microsoft Sans Serif"/>
                <w:sz w:val="24"/>
                <w:szCs w:val="24"/>
                <w:lang w:val="en-US"/>
              </w:rPr>
            </w:rPrChange>
          </w:rPr>
          <w:t xml:space="preserve"> </w:t>
        </w:r>
        <w:r w:rsidR="00A81BBA" w:rsidRPr="00A81BBA">
          <w:rPr>
            <w:rFonts w:ascii="GHEA Grapalat" w:eastAsia="Microsoft Sans Serif" w:hAnsi="GHEA Grapalat" w:cs="Microsoft Sans Serif"/>
            <w:b/>
            <w:bCs/>
            <w:i/>
            <w:iCs/>
            <w:sz w:val="24"/>
            <w:szCs w:val="24"/>
            <w:rPrChange w:id="45" w:author="User123" w:date="2026-01-21T15:01:00Z">
              <w:rPr>
                <w:rFonts w:ascii="GHEA Grapalat" w:eastAsia="Microsoft Sans Serif" w:hAnsi="GHEA Grapalat" w:cs="Microsoft Sans Serif"/>
                <w:sz w:val="24"/>
                <w:szCs w:val="24"/>
                <w:lang w:val="en-US"/>
              </w:rPr>
            </w:rPrChange>
          </w:rPr>
          <w:t>հիմնավորվում է կրթական ծրագրի տվյալ մակարդակի ներդման նպատակը և գործողությունները</w:t>
        </w:r>
      </w:ins>
      <w:ins w:id="46" w:author="User123" w:date="2026-01-21T14:58:00Z">
        <w:r w:rsidR="005B5CA8" w:rsidRPr="00A81BBA">
          <w:rPr>
            <w:rFonts w:ascii="GHEA Grapalat" w:eastAsia="Times New Roman" w:hAnsi="GHEA Grapalat" w:cs="Arial"/>
            <w:b/>
            <w:bCs/>
            <w:i/>
            <w:iCs/>
            <w:color w:val="333333"/>
            <w:sz w:val="24"/>
            <w:szCs w:val="24"/>
            <w:lang w:eastAsia="hy-AM"/>
            <w:rPrChange w:id="47" w:author="User123" w:date="2026-01-21T15:01:00Z">
              <w:rPr>
                <w:rFonts w:ascii="GHEA Grapalat" w:eastAsia="Times New Roman" w:hAnsi="GHEA Grapalat" w:cs="Arial"/>
                <w:color w:val="333333"/>
                <w:sz w:val="24"/>
                <w:szCs w:val="24"/>
                <w:lang w:val="en-US" w:eastAsia="hy-AM"/>
              </w:rPr>
            </w:rPrChange>
          </w:rPr>
          <w:t xml:space="preserve"> </w:t>
        </w:r>
      </w:ins>
      <w:r w:rsidRPr="00A81BBA">
        <w:rPr>
          <w:rFonts w:ascii="GHEA Grapalat" w:eastAsia="Times New Roman" w:hAnsi="GHEA Grapalat" w:cs="Arial"/>
          <w:b/>
          <w:bCs/>
          <w:i/>
          <w:iCs/>
          <w:color w:val="333333"/>
          <w:sz w:val="24"/>
          <w:szCs w:val="24"/>
          <w:lang w:eastAsia="hy-AM"/>
          <w:rPrChange w:id="48" w:author="User123" w:date="2026-01-21T15:01:00Z">
            <w:rPr>
              <w:rFonts w:ascii="GHEA Grapalat" w:eastAsia="Times New Roman" w:hAnsi="GHEA Grapalat" w:cs="Arial"/>
              <w:color w:val="333333"/>
              <w:sz w:val="24"/>
              <w:szCs w:val="24"/>
              <w:lang w:eastAsia="hy-AM"/>
            </w:rPr>
          </w:rPrChange>
        </w:rPr>
        <w:t>.</w:t>
      </w:r>
    </w:p>
    <w:p w14:paraId="7641B4BC" w14:textId="5B43B42B"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ուսանողների</w:t>
      </w:r>
      <w:del w:id="49" w:author="User123" w:date="2026-01-21T15:02:00Z">
        <w:r w:rsidRPr="00941907" w:rsidDel="00A81BBA">
          <w:rPr>
            <w:rFonts w:ascii="GHEA Grapalat" w:eastAsia="Times New Roman" w:hAnsi="GHEA Grapalat" w:cs="Arial"/>
            <w:color w:val="333333"/>
            <w:sz w:val="24"/>
            <w:szCs w:val="24"/>
            <w:lang w:eastAsia="hy-AM"/>
          </w:rPr>
          <w:delText>ն</w:delText>
        </w:r>
      </w:del>
      <w:ins w:id="50" w:author="User123" w:date="2026-01-21T15:02:00Z">
        <w:r w:rsidR="00A81BBA" w:rsidRPr="00A81BBA">
          <w:rPr>
            <w:rFonts w:ascii="GHEA Grapalat" w:eastAsia="Times New Roman" w:hAnsi="GHEA Grapalat" w:cs="Arial"/>
            <w:color w:val="333333"/>
            <w:sz w:val="24"/>
            <w:szCs w:val="24"/>
            <w:lang w:eastAsia="hy-AM"/>
            <w:rPrChange w:id="51" w:author="User123" w:date="2026-01-21T15:02:00Z">
              <w:rPr>
                <w:rFonts w:ascii="GHEA Grapalat" w:eastAsia="Times New Roman" w:hAnsi="GHEA Grapalat" w:cs="Arial"/>
                <w:color w:val="333333"/>
                <w:sz w:val="24"/>
                <w:szCs w:val="24"/>
                <w:lang w:val="en-US" w:eastAsia="hy-AM"/>
              </w:rPr>
            </w:rPrChange>
          </w:rPr>
          <w:t xml:space="preserve"> </w:t>
        </w:r>
        <w:r w:rsidR="00A81BBA" w:rsidRPr="00A81BBA">
          <w:rPr>
            <w:rFonts w:ascii="GHEA Grapalat" w:eastAsia="Times New Roman" w:hAnsi="GHEA Grapalat" w:cs="Arial"/>
            <w:b/>
            <w:bCs/>
            <w:i/>
            <w:iCs/>
            <w:color w:val="333333"/>
            <w:sz w:val="24"/>
            <w:szCs w:val="24"/>
            <w:lang w:eastAsia="hy-AM"/>
            <w:rPrChange w:id="52" w:author="User123" w:date="2026-01-21T15:02:00Z">
              <w:rPr>
                <w:rFonts w:ascii="GHEA Grapalat" w:eastAsia="Times New Roman" w:hAnsi="GHEA Grapalat" w:cs="Arial"/>
                <w:color w:val="333333"/>
                <w:sz w:val="24"/>
                <w:szCs w:val="24"/>
                <w:lang w:val="en-US" w:eastAsia="hy-AM"/>
              </w:rPr>
            </w:rPrChange>
          </w:rPr>
          <w:t>առնվազն հինգ տոկոսին</w:t>
        </w:r>
      </w:ins>
      <w:r w:rsidRPr="00941907">
        <w:rPr>
          <w:rFonts w:ascii="GHEA Grapalat" w:eastAsia="Times New Roman" w:hAnsi="GHEA Grapalat" w:cs="Arial"/>
          <w:color w:val="333333"/>
          <w:sz w:val="24"/>
          <w:szCs w:val="24"/>
          <w:lang w:eastAsia="hy-AM"/>
        </w:rPr>
        <w:t xml:space="preserve"> ֆինանսական աջակցություն տրամադրելու պարտավորությունը հանրային և մասնավոր ՄՈՒՀ-երի դեպքում։</w:t>
      </w:r>
    </w:p>
    <w:p w14:paraId="51BF899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Սույն հոդվածի 3-րդ մասի 2-րդ և 3-րդ կետերով սահմանված պայմաններին համապատասխանությունը հավաստվում է լիազոր մարմնի տեղեկանքի հիման վրա։</w:t>
      </w:r>
    </w:p>
    <w:p w14:paraId="3C0EDC2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5. Նոր ստեղծվող պետական ՄՈՒՀ-ի դեպքում սույն հոդվածի 3-րդ մասի 4-րդ կետով նախատեսված զարգացման ռազմավարական ծրագրի առկայության պահանջն ապահովվում է հիմնադրման օրվանից հետո՝ մեկ տարվա ընթացքում։</w:t>
      </w:r>
    </w:p>
    <w:p w14:paraId="2120534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Մասնագիտական կրթության համապատասխան մակարդակի յուրաքանչյուր որակավորման համար լիցենզիայի տրամադրման պայման են՝</w:t>
      </w:r>
    </w:p>
    <w:p w14:paraId="7028A55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համապատասխան կրթական ծրագրի մակարդակի որակավորումն (ուղղվածությունը) ապահովող ուսումնամեթոդական փաթեթի առկայությունը (ուսումնական մոդուլները, ուսումնական պլանները, ծրագրի իրականացման ձևը).</w:t>
      </w:r>
    </w:p>
    <w:p w14:paraId="625BB174" w14:textId="1937BBE0"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տվյալ կրթական ծրագրի աստիճանի (մակարդակի) կամ որակավորման ուղղվածությանը համապատասխան լաբորատորիաների և ուսումնաարտադրական տարածքների (</w:t>
      </w:r>
      <w:r w:rsidRPr="001B4A34">
        <w:rPr>
          <w:rFonts w:ascii="GHEA Grapalat" w:eastAsia="Times New Roman" w:hAnsi="GHEA Grapalat" w:cs="Arial"/>
          <w:color w:val="333333"/>
          <w:sz w:val="24"/>
          <w:szCs w:val="24"/>
          <w:lang w:eastAsia="hy-AM"/>
        </w:rPr>
        <w:t>արհեստանոցների</w:t>
      </w:r>
      <w:ins w:id="53" w:author="User123" w:date="2026-01-21T14:46:00Z">
        <w:r w:rsidR="004307A3" w:rsidRPr="001B4A34">
          <w:rPr>
            <w:rFonts w:ascii="GHEA Grapalat" w:eastAsia="Times New Roman" w:hAnsi="GHEA Grapalat" w:cs="Arial"/>
            <w:b/>
            <w:bCs/>
            <w:i/>
            <w:iCs/>
            <w:color w:val="333333"/>
            <w:sz w:val="24"/>
            <w:szCs w:val="24"/>
            <w:lang w:eastAsia="hy-AM"/>
            <w:rPrChange w:id="54" w:author="User123" w:date="2026-01-21T14:53:00Z">
              <w:rPr>
                <w:rFonts w:ascii="GHEA Grapalat" w:eastAsia="Times New Roman" w:hAnsi="GHEA Grapalat" w:cs="Arial"/>
                <w:b/>
                <w:bCs/>
                <w:i/>
                <w:iCs/>
                <w:color w:val="333333"/>
                <w:sz w:val="24"/>
                <w:szCs w:val="24"/>
                <w:highlight w:val="yellow"/>
                <w:lang w:eastAsia="hy-AM"/>
              </w:rPr>
            </w:rPrChange>
          </w:rPr>
          <w:t xml:space="preserve"> և բազաների)</w:t>
        </w:r>
        <w:r w:rsidR="004307A3" w:rsidRPr="00941907">
          <w:rPr>
            <w:rFonts w:ascii="GHEA Grapalat" w:eastAsia="Times New Roman" w:hAnsi="GHEA Grapalat" w:cs="Arial"/>
            <w:color w:val="333333"/>
            <w:sz w:val="24"/>
            <w:szCs w:val="24"/>
            <w:lang w:eastAsia="hy-AM"/>
          </w:rPr>
          <w:t xml:space="preserve"> </w:t>
        </w:r>
      </w:ins>
      <w:r w:rsidR="00A60EDB" w:rsidRPr="00A60EDB">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Arial"/>
          <w:color w:val="333333"/>
          <w:sz w:val="24"/>
          <w:szCs w:val="24"/>
          <w:lang w:eastAsia="hy-AM"/>
        </w:rPr>
        <w:t>գույքի ու սարքավորումների, գրադարանային-տեղեկատվական ֆոնդի առկայությունը կամ դրանց օգտագործման կամ ծառայությունների մատուցման պայմանագրի առկայությունը՝ հիմք ընդունելով սույն օրենքի 7-րդ հոդվածի 8-րդ մասի 5-րդ կետով, 9-րդ և 10-րդ մասերով սահմանված պայմանների ապահովումը.</w:t>
      </w:r>
    </w:p>
    <w:p w14:paraId="72B3877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սույն օրենքի 15-րդ հոդվածի 9-րդ մասի 1-ին և 2-րդ կետերով նախատեսված աշխատանքի վրա հիմնված ուսումնառության ձևերի կիրառման դեպքում՝ գործատուի հետ համագործակցության շրջանակը սահմանող փաստաթղթի (հուշագրի, պայմանագրի) և դրա իրագործումն ապահովող համապատասխան մարդկային ու նյութատեխնիկական ռեսուրսների վերաբերյալ տեղեկությունները.</w:t>
      </w:r>
    </w:p>
    <w:p w14:paraId="6C61597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համապատասխան կրթական մակարդակում մասնագիտական կրթական ծրագրով ուսուցում ապահովելու համար անհրաժեշտ մանկավարժական և ուսումնաօժանդակ աշխատողների առկայությունը, որից հիմնական աշխատանքային պայմանագրով աշխատող մանկավարժական աշխատողների ընդհանուր թիվը կազմում է մանկավարժական աշխատողների թվի առնվազն 30 տոկոսը։</w:t>
      </w:r>
    </w:p>
    <w:p w14:paraId="6DB1234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Մասնագիտական կրթության ծրագրերի մակարդակներում որոշակի որակավորման ուսումնառությունը հիմնական կրթության հիմքով կազմակերպելու դեպքում տվյալ ծրագրի լիցենզավորման փաթեթում ընդգրկվում է միջնակարգ կրթության երրորդ մակարդակի պետական բաղադրիչն ապահովող կրթական ծրագիրը։</w:t>
      </w:r>
    </w:p>
    <w:p w14:paraId="3FA37C4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Նոր ստեղծվող ՄՈՒՀ-ի կրթական ծրագրի իրականացման իրավունքը տրվում է առնվազն մեկ որակավորման համար լիցենզիայի հետ միաժամանակ։</w:t>
      </w:r>
    </w:p>
    <w:p w14:paraId="7DE300F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Կրթական ծրագրի իրականացման իրավունքը և համապատասխան որակավորման լիցենզիան ՄՈՒՀ-ին տրվում են անժամկետ։</w:t>
      </w:r>
    </w:p>
    <w:p w14:paraId="08A8C96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ՄՈՒՀ-ին տրված համապատասխան մակարդակի կրթական ծրագրի իրականացման կամ որակավորման լիցենզիայի գործողությունը կարող է դադարեցնել լիազոր մարմինը՝ «Լիցենզավորման մասին» օրենքով սահմանված հիմքերով և կարգով։</w:t>
      </w:r>
    </w:p>
    <w:p w14:paraId="4E43BEA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Լիցենզիայի գործողությունը դադարեցնելու մասին լիազոր մարմինը պատշաճորեն տեղեկացնում է ՄՈՒՀ-ին որոշման կայացման օրվան հաջորդող երեք աշխատանքային օրվա ընթացքում` ուղարկելով նաև լիցենզիայի գործողության դադարեցման մասին որոշման բնօրինակը:</w:t>
      </w:r>
    </w:p>
    <w:p w14:paraId="17F5C9A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Լիցենզիայի գործողության դադարեցման մասին լիազոր մարմնի որոշումը կարող է բողոքարկվել դատական կարգով:</w:t>
      </w:r>
    </w:p>
    <w:p w14:paraId="4B462CB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13. Մասնագիտական կրթության համապատասխան մակարդակի՝ որակավորման (ուղղվածության) ծրագրի իրականացման լիցենզիայի գործողությունը դադարեցվելու դեպքում կրթական ծրագրում ընդգրկված ուսանողներն իրավունք ունեն շարունակելու </w:t>
      </w:r>
      <w:r w:rsidRPr="00941907">
        <w:rPr>
          <w:rFonts w:ascii="GHEA Grapalat" w:eastAsia="Times New Roman" w:hAnsi="GHEA Grapalat" w:cs="Arial"/>
          <w:color w:val="333333"/>
          <w:sz w:val="24"/>
          <w:szCs w:val="24"/>
          <w:lang w:eastAsia="hy-AM"/>
        </w:rPr>
        <w:lastRenderedPageBreak/>
        <w:t>ուսումնառությունը համապատասխան կրթական ոլորտում՝ ընդգրկվելով տվյալ պետական կամ ոչ պետական հավատարմագրված մեկ այլ ՄՈՒՀ-ի կրթական ծրագրերում կամ մասնակցելու այդ ՄՈՒՀ-ի կրթական ծրագրերով պետական ամփոփիչ ստուգմանը՝ լիազոր մարմնի սահմանած կարգով:</w:t>
      </w:r>
    </w:p>
    <w:p w14:paraId="5E2D430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Նորմատիվ իրավական ակտերի փոփոխության արդյունքով սույն հոդվածի 3-րդ և 6-րդ մասերով սահմանված լիցենզավորման պայմանները փոփոխվելու դեպքում կրթության լիազոր մարմինը 10 աշխատանքային օրվա ընթացքում տեղեկացնում է համապատասխան լիցենզիա ունեցող ՄՈՒՀ-երին։</w:t>
      </w:r>
    </w:p>
    <w:p w14:paraId="0971AE1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67CD909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57ADE1C4" w14:textId="77777777" w:rsidTr="00941907">
        <w:trPr>
          <w:tblCellSpacing w:w="7" w:type="dxa"/>
        </w:trPr>
        <w:tc>
          <w:tcPr>
            <w:tcW w:w="2025" w:type="dxa"/>
            <w:shd w:val="clear" w:color="auto" w:fill="FFFFFF"/>
            <w:hideMark/>
          </w:tcPr>
          <w:p w14:paraId="5430BF28"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15.</w:t>
            </w:r>
          </w:p>
        </w:tc>
        <w:tc>
          <w:tcPr>
            <w:tcW w:w="0" w:type="auto"/>
            <w:shd w:val="clear" w:color="auto" w:fill="FFFFFF"/>
            <w:hideMark/>
          </w:tcPr>
          <w:p w14:paraId="6D224B41"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 կրթության կազմակերպումը և աշխատանքի վրա հիմնված ուսումնառությունը</w:t>
            </w:r>
          </w:p>
        </w:tc>
      </w:tr>
    </w:tbl>
    <w:p w14:paraId="44BAFE6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54BFC72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Մասնագիտական կրթության համապատասխան մակարդակի որակավորման կամ միկրոորակավորման (որոշակի ձեռք բերված ուսումնառության արդյունքների) կրթական ծրագիրը կարող է իրականացվել քոլեջում, մասնագիտական կրթության մակարդակների որակավորումներով կրթական ծրագիր իրականացնող բարձրագույն ուսումնական հաստատության ստորաբաժանումում, քրեակատարողական հիմնարկում, այլ կազմակերպությունում՝ լիցենզիայի առկայության դեպքում։</w:t>
      </w:r>
    </w:p>
    <w:p w14:paraId="5C492E4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Քրեակատարողական հիմնարկներում պահվող անձանց համար մասնագիտական կրթության և ուսուցման ծրագրերի կազմակերպման կարգը սահմանվում է Կառավարության որոշմամբ՝ Հայաստանի Հանրապետության քրեակատարողական օրենսգրքի հիման վրա։</w:t>
      </w:r>
    </w:p>
    <w:p w14:paraId="7E80B885" w14:textId="1D4A0C5A" w:rsidR="00941907" w:rsidRPr="007E4E39" w:rsidRDefault="00941907">
      <w:pPr>
        <w:spacing w:line="360" w:lineRule="auto"/>
        <w:ind w:firstLine="284"/>
        <w:jc w:val="both"/>
        <w:rPr>
          <w:rFonts w:ascii="GHEA Grapalat" w:eastAsia="Times New Roman" w:hAnsi="GHEA Grapalat" w:cs="Arial"/>
          <w:b/>
          <w:bCs/>
          <w:i/>
          <w:iCs/>
          <w:color w:val="333333"/>
          <w:sz w:val="24"/>
          <w:szCs w:val="24"/>
          <w:lang w:eastAsia="hy-AM"/>
          <w:rPrChange w:id="55" w:author="User123" w:date="2026-01-21T15:04:00Z">
            <w:rPr>
              <w:rFonts w:ascii="GHEA Grapalat" w:eastAsia="Times New Roman" w:hAnsi="GHEA Grapalat" w:cs="Arial"/>
              <w:color w:val="333333"/>
              <w:sz w:val="24"/>
              <w:szCs w:val="24"/>
              <w:lang w:eastAsia="hy-AM"/>
            </w:rPr>
          </w:rPrChange>
        </w:rPr>
        <w:pPrChange w:id="56" w:author="User123" w:date="2026-01-21T15:04:00Z">
          <w:pPr>
            <w:shd w:val="clear" w:color="auto" w:fill="FFFFFF"/>
            <w:spacing w:after="0" w:line="240" w:lineRule="auto"/>
            <w:ind w:firstLine="375"/>
            <w:jc w:val="both"/>
          </w:pPr>
        </w:pPrChange>
      </w:pPr>
      <w:r w:rsidRPr="00941907">
        <w:rPr>
          <w:rFonts w:ascii="GHEA Grapalat" w:eastAsia="Times New Roman" w:hAnsi="GHEA Grapalat" w:cs="Arial"/>
          <w:color w:val="333333"/>
          <w:sz w:val="24"/>
          <w:szCs w:val="24"/>
          <w:lang w:eastAsia="hy-AM"/>
        </w:rPr>
        <w:t>3. Կրթության առանձնահատուկ պայմանների կարիք ունեցող ուսանողների ուսումնառությունը կազմակերպվում է նրանց կրթության առանձնահատուկ պայմանների կարիքի գնահատման, դրան համապատասխան մանկավարժահոգեբանական աջակցության ծառայությունների սահմանման, իսկ անհրաժեշտության դեպքում՝ անհատական ուսուցման պլանի հիման վրա</w:t>
      </w:r>
      <w:r w:rsidRPr="007E4E39">
        <w:rPr>
          <w:rFonts w:ascii="GHEA Grapalat" w:eastAsia="Times New Roman" w:hAnsi="GHEA Grapalat" w:cs="Arial"/>
          <w:b/>
          <w:bCs/>
          <w:i/>
          <w:iCs/>
          <w:color w:val="333333"/>
          <w:sz w:val="24"/>
          <w:szCs w:val="24"/>
          <w:lang w:eastAsia="hy-AM"/>
          <w:rPrChange w:id="57" w:author="User123" w:date="2026-01-21T15:04:00Z">
            <w:rPr>
              <w:rFonts w:ascii="GHEA Grapalat" w:eastAsia="Times New Roman" w:hAnsi="GHEA Grapalat" w:cs="Arial"/>
              <w:color w:val="333333"/>
              <w:sz w:val="24"/>
              <w:szCs w:val="24"/>
              <w:lang w:eastAsia="hy-AM"/>
            </w:rPr>
          </w:rPrChange>
        </w:rPr>
        <w:t>:</w:t>
      </w:r>
      <w:ins w:id="58" w:author="User123" w:date="2026-01-21T15:04:00Z">
        <w:r w:rsidR="007E4E39" w:rsidRPr="007E4E39">
          <w:rPr>
            <w:rFonts w:ascii="GHEA Grapalat" w:eastAsia="Times New Roman" w:hAnsi="GHEA Grapalat" w:cs="Arial"/>
            <w:b/>
            <w:bCs/>
            <w:i/>
            <w:iCs/>
            <w:color w:val="333333"/>
            <w:sz w:val="24"/>
            <w:szCs w:val="24"/>
            <w:lang w:eastAsia="hy-AM"/>
            <w:rPrChange w:id="59" w:author="User123" w:date="2026-01-21T15:04:00Z">
              <w:rPr>
                <w:rFonts w:ascii="GHEA Grapalat" w:eastAsia="Times New Roman" w:hAnsi="GHEA Grapalat" w:cs="Arial"/>
                <w:color w:val="333333"/>
                <w:sz w:val="24"/>
                <w:szCs w:val="24"/>
                <w:lang w:val="en-US" w:eastAsia="hy-AM"/>
              </w:rPr>
            </w:rPrChange>
          </w:rPr>
          <w:t xml:space="preserve"> </w:t>
        </w:r>
        <w:r w:rsidR="007E4E39" w:rsidRPr="007E4E39">
          <w:rPr>
            <w:rFonts w:ascii="GHEA Grapalat" w:eastAsia="Microsoft Sans Serif" w:hAnsi="GHEA Grapalat" w:cs="Microsoft Sans Serif"/>
            <w:b/>
            <w:bCs/>
            <w:i/>
            <w:iCs/>
            <w:sz w:val="24"/>
            <w:szCs w:val="24"/>
            <w:rPrChange w:id="60" w:author="User123" w:date="2026-01-21T15:04:00Z">
              <w:rPr>
                <w:rFonts w:ascii="GHEA Grapalat" w:eastAsia="Microsoft Sans Serif" w:hAnsi="GHEA Grapalat" w:cs="Microsoft Sans Serif"/>
                <w:sz w:val="24"/>
                <w:szCs w:val="24"/>
                <w:lang w:val="en-US"/>
              </w:rPr>
            </w:rPrChange>
          </w:rPr>
          <w:t>Մանկավարժահոգեբանական աջակցության տրամադրման կարգը սահմանում է կրթության պետական կառավարման լիազոր մարմինը։</w:t>
        </w:r>
      </w:ins>
    </w:p>
    <w:p w14:paraId="2B33D40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Կրթության առանձնահատուկ պայմանների կարիք ունեցող ուսանողի (նրա օրինական ներկայացուցչի) պահանջով կամ համաձայնությամբ հանրակրթական ուսումնական հաստատությունը ՄՈՒՀ-ին է տրամադրում անձի գնահատված կարիքին համապատասխան հավաքված մանկավարժահոգեբանական աջակցության ծառայությունների մասին տեղեկատվությունը։</w:t>
      </w:r>
    </w:p>
    <w:p w14:paraId="7E5916C8" w14:textId="2B329CFA" w:rsidR="00941907" w:rsidRPr="00941907" w:rsidDel="00A81BBA" w:rsidRDefault="00941907" w:rsidP="00941907">
      <w:pPr>
        <w:shd w:val="clear" w:color="auto" w:fill="FFFFFF"/>
        <w:spacing w:after="0" w:line="240" w:lineRule="auto"/>
        <w:ind w:firstLine="375"/>
        <w:jc w:val="both"/>
        <w:rPr>
          <w:del w:id="61" w:author="User123" w:date="2026-01-21T15:03:00Z"/>
          <w:rFonts w:ascii="GHEA Grapalat" w:eastAsia="Times New Roman" w:hAnsi="GHEA Grapalat" w:cs="Arial"/>
          <w:color w:val="333333"/>
          <w:sz w:val="24"/>
          <w:szCs w:val="24"/>
          <w:lang w:eastAsia="hy-AM"/>
        </w:rPr>
      </w:pPr>
      <w:del w:id="62" w:author="User123" w:date="2026-01-21T15:03:00Z">
        <w:r w:rsidRPr="00941907" w:rsidDel="00A81BBA">
          <w:rPr>
            <w:rFonts w:ascii="GHEA Grapalat" w:eastAsia="Times New Roman" w:hAnsi="GHEA Grapalat" w:cs="Arial"/>
            <w:color w:val="333333"/>
            <w:sz w:val="24"/>
            <w:szCs w:val="24"/>
            <w:lang w:eastAsia="hy-AM"/>
          </w:rPr>
          <w:delText>5. Կրթության կազմակերպման մանկավարժահոգեբանական աջակցության ծառայությունների տրամադրման, կրթության առանձնահատուկ պայմանների կարիքի գնահատման վրա տարածվում են «Հանրակրթության մասին» օրենքի դրույթները այնքանով, որքանով դրանք իրենց էությամբ կիրառելի են մասնագիտական կրթության նկատմամբ։</w:delText>
        </w:r>
      </w:del>
    </w:p>
    <w:p w14:paraId="3ACBF07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Մասնագիտական կրթությունը կազմակերպվում է համապատասխան ՄՈՒՀ-ի և տվյալ որակավորումների ոլորտի սոցիալական գործընկերների հետ համատեղ մշակած ու ՄՈՒՀ-ի հաստատած ուսումնառության մոդուլների և ուսումնական պլանների ժամանակացույցին համապատասխան։</w:t>
      </w:r>
    </w:p>
    <w:p w14:paraId="3CD5D2B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7. Եթե համապատասխան մակարդակի որակավորման կրթական ծրագրով ուսումնառությունը կազմակերպվում է հիմնական կրթության հիմքով, ապա տվյալ </w:t>
      </w:r>
      <w:r w:rsidRPr="00941907">
        <w:rPr>
          <w:rFonts w:ascii="GHEA Grapalat" w:eastAsia="Times New Roman" w:hAnsi="GHEA Grapalat" w:cs="Arial"/>
          <w:color w:val="333333"/>
          <w:sz w:val="24"/>
          <w:szCs w:val="24"/>
          <w:lang w:eastAsia="hy-AM"/>
        </w:rPr>
        <w:lastRenderedPageBreak/>
        <w:t>ծրագրում ընդգրկվում է միջնակարգ կրթության երրորդ մակարդակի առնվազն պետական բաղադրիչն ապահովող ծրագիրը (արդյունքները)՝ հանրակրթության պետական չափորոշչի պահանջներին համապատասխան, որը սահմանվում է ուսումնական պլանով և դրա իրականացման ժամանակացույցով։</w:t>
      </w:r>
    </w:p>
    <w:p w14:paraId="720262A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ՄԿՈՒ կրթական ծրագրի համապատասխան մակարդակի որակավորման մոդուլային ծրագրով սահմանված գիտելիքների ու կարողունակությունների զարգացման, դրանք գործնականում կիրառելու հմտությունները կատարելագործելու նպատակով ՄՈՒՀ-ը սոցիալական գործընկերների համագործակցությամբ և մասնակցությամբ իրականացնում է գործնական աշխատանքային ուսուցում՝ սույն հոդվածի 9-րդ մասով սահմանված ձևերով։ Սույն հոդվածի 9-րդ մասով սահմանված ձևերը կարող են կիրառվել լրացուցիչ կրթական ծրագրերի համար։</w:t>
      </w:r>
    </w:p>
    <w:p w14:paraId="608F207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Աշխատանքի վրա հիմնված ուսումնառությունը կազմակերպվում է հետևյալ ձևերով.</w:t>
      </w:r>
    </w:p>
    <w:p w14:paraId="6DDC7A6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դուալ ուսումնառություն՝ կրթական ծրագրի մակարդակում ըստ որակավորման առանձնահատկության ուսումնառության կազմակերպման ձև, որն իրականացվում է միաժամանակ ՄՈՒՀ-ում և գործատուի մոտ (այդ թվում՝ ուսումնագործնական կենտրոններում) կամ իրական աշխատավայրին համապատասխանեցված աշխատանքային միջավայրում ուսումնառության համադրմամբ՝ ապահովելով որակավորմանն ու զբաղմունքին համապատասխան աշխատանքային կարողունակությունների ձեռքբերումը.</w:t>
      </w:r>
    </w:p>
    <w:p w14:paraId="3E51663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պրակտիկա՝ աշխատանքի վայրում ուսումնառության փուլ, որը լրացնում է հիմնական կրթական ծրագրի ճանաչողական և գործնական բաղադրիչը, և որի ընթացքում ուսանողն առավելապես դիտարկում է աշխատանքային գործընթացը, կատարում որոշակի աշխատանքներ՝ ըստ սահմանված ժամանակացույցի.</w:t>
      </w:r>
    </w:p>
    <w:p w14:paraId="53CC064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աշխատանքի ընթացքում ուսումնառություն՝ կազմակերպվում է ընթացիկ աշխատանքային միջավայրում: Այն իրականացվում է առավելապես դրսեկության ձևով կրթության կազմակերպման միջոցով և ապահովում է աշխատանքային իրավահարաբերության մեջ գտնվող անձի միաժամանակյա կրթությունը և որակավորումը աշխատանքային գործունեության ընթացքում։</w:t>
      </w:r>
    </w:p>
    <w:p w14:paraId="551AB78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Դուալ ուսումնառության կազմակերպման պարագայում աշխատանքային միջավայրում ուսումնառությունը կազմում է կրթական ծրագրի գերակշռող մասը, որի վերջնարդյունքներն ստուգվում են գործնական միջավայրում՝ գործատուների ներգրավմամբ։</w:t>
      </w:r>
    </w:p>
    <w:p w14:paraId="7CFE892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Աշխատանքի վրա հիմնված ուսումնառության՝ սույն հոդվածի 9-րդ մասի 1-ին և 2-րդ կետերով նախատեսված ձևերով գործնական աշխատանքային ուսուցումը կազմակերպվում է գործնական աշխատանքային ուսուցման ծրագրի հիման վրա։ Սույն հոդվածի 9-րդ մասի 3-րդ կետով նախատեսված դեպքում, եթե առկա է գործնական աշխատանքային ուսուցման ծրագրի և ուսանողի ընթացիկ աշխատանքային գործառույթների միջև ծրագրային տարբերություն, ապա գործնական աշխատանքային ուսուցման ծրագրով լրացվում է միայն այդ տարբերությունը։</w:t>
      </w:r>
    </w:p>
    <w:p w14:paraId="4BE1A83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Սույն հոդվածի 9-րդ մասով նախատեսված ձևերով ուսումնառությունը կազմակերպվում է ՄՈՒՀ-ի և գործատուի միջև կնքված՝ աշխատանքի վրա հիմնված ուսուցման կազմակերպման վերաբերյալ համագործակցության շրջանակը սահմանող պայմանագրի հիման վրա։</w:t>
      </w:r>
    </w:p>
    <w:p w14:paraId="2AFE2AA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13. Սույն հոդվածի 9-րդ մասի 1-ին կետով նախատեսված ձևով ուսումնառության կազմակերպման դեպքում գործատուի և ուսանողի (աշկերտի) միջև Հայաստանի </w:t>
      </w:r>
      <w:r w:rsidRPr="00941907">
        <w:rPr>
          <w:rFonts w:ascii="GHEA Grapalat" w:eastAsia="Times New Roman" w:hAnsi="GHEA Grapalat" w:cs="Arial"/>
          <w:color w:val="333333"/>
          <w:sz w:val="24"/>
          <w:szCs w:val="24"/>
          <w:lang w:eastAsia="hy-AM"/>
        </w:rPr>
        <w:lastRenderedPageBreak/>
        <w:t>Հանրապետության աշխատանքային օրենսգրքով սահմանված կարգով կնքվում է աշխատանքային պայմանագիր (աշկերտության պայմանագիր), որով սահմանվում են նաև՝</w:t>
      </w:r>
    </w:p>
    <w:p w14:paraId="73B7341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կրթական ծրագրի համապատասխան մակարդակի որակավորումը և գործնական աշխատանքային ուսուցման նպատակը.</w:t>
      </w:r>
    </w:p>
    <w:p w14:paraId="5657288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գործնական աշխատանքային ուսուցման կազմակերպման վայրը.</w:t>
      </w:r>
    </w:p>
    <w:p w14:paraId="68B9D35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կողմերի իրավունքներն ու պարտականությունները.</w:t>
      </w:r>
    </w:p>
    <w:p w14:paraId="3BECF7A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աշխատանքի ծավալը, աշխատանքն սկսելու և ավարտելու ժամկետները և տևողությունը.</w:t>
      </w:r>
    </w:p>
    <w:p w14:paraId="0CE5E67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անվտանգության ապահովման և առողջության պահպանման հարցերը։</w:t>
      </w:r>
    </w:p>
    <w:p w14:paraId="6AC61A9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Եթե կրթական ծրագրի որակավորման համապատասխան բնագավառում աշխատանքը օրենսդրությամբ սահմանված է որպես ծանր, վնասակար, առանձնապես ծանր, առանձնապես վնասակար կամ մինչև 18 տարեկան անձանց համար ծանր և վնասակար համարվող, ապա մինչև 18 տարեկան աշկերտը կարող է ներգրավվել գործնական աշխատանքային ուսուցման մեջ, եթե ապահովված են անչափահասի առողջության, անվտանգության և բարոյականության պահպանման համապատասխան պայմաններ և անհատական պաշտպանության միջոցներ, ինչպես նաև գործատուն նախապես տրամադրել է հնարավոր ռիսկերի, անվտանգ աշխատանքային գործունեության վերաբերյալ տեղեկություններ, անցկացրել է ուսուցում և հրահանգավորում։ Աշխատանքը պետք է իրականացվի ոլորտում մասնագիտական բավարար գիտելիքներ և փորձ ունեցող չափահաս անձի (մասնագիտական ուսուցման հրահանգչի) հսկողության ներքո։ Սույն մասով նախատեսված ոլորտներում մինչև գործնական աշխատանքային ուսուցման կազմակերպումը ուսանողն ուսումնական հաստատության միջոցների հաշվին անցնում է բժշկական զննություն, եթե այլ բան նախատեսված չէ գործատուի հետ կնքված պայմանագրով։</w:t>
      </w:r>
    </w:p>
    <w:p w14:paraId="4CF6429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Դուալ ձևով ուսումնառող աշկերտին գործատուն (այդ թվում՝ ՄՈՒՀ-ի, եթե գործատուն ՄՈՒՀ-ն է) տալիս է փաստացի աշխատած ժամանակին կամ կատարված փաստացի աշխատանքին համապատասխան վարձատրություն, իսկ այդ ժամանակահատվածը համարվում է մասնագիտական փորձառություն և հաշվարկվում աշխատանքային ստաժում: Դուալ ուսումնառության ընթացքում աշխատանքային հարաբերությունների վրա տարածվում են Հայաստանի Հանրապետության աշխատանքային օրենսգրքի դրույթները։</w:t>
      </w:r>
    </w:p>
    <w:p w14:paraId="1E661FF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16. ՄՈՒՀ-ը կրում է մասնագիտական կրթական ծրագրով աշխատանքի վրա հիմնված ուսումնառության շրջանակում սահմանված որոշակի աշխատանք կատարող ուսանողի՝ աշխատանքի վայրում դժբախտ դեպքերից և մասնագիտական հիվանդություններից ապահովագրության պարտավորություն, եթե այլ բան նախատեսված չէ գործատուի հետ կնքված պայմանագրով։</w:t>
      </w:r>
    </w:p>
    <w:p w14:paraId="4EE5BAB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17. Մասնագիտական կրթական ծրագրով աշխատանքի վրա հիմնված ուսումնառության շրջանակում գործնական աշխատանքային ուսուցում անցնող ուսանողի օրապահիկը, տեղափոխման և կեցության հետ կապված ծախսերը հատուցում է ՄՈՒՀ-ը, եթե այլ բան նախատեսված չէ գործատուի հետ կնքված պայմանագրով։ Հատուցման ենթակա ծախսերը և չափը սահմանում է Կառավարությունը:</w:t>
      </w:r>
    </w:p>
    <w:p w14:paraId="5E3828B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18. Մասնագիտական կրթության համակարգում գնահատված կարիքների հիման վրա պետության առաջնահերթ համարվող որակավորումների համար պետական բյուջեից Կառավարության սահմանած կարգով և չափով տրամադրվում է աշկերտի՝ սույն հոդվածի </w:t>
      </w:r>
      <w:r w:rsidRPr="00941907">
        <w:rPr>
          <w:rFonts w:ascii="GHEA Grapalat" w:eastAsia="Times New Roman" w:hAnsi="GHEA Grapalat" w:cs="Arial"/>
          <w:color w:val="333333"/>
          <w:sz w:val="24"/>
          <w:szCs w:val="24"/>
          <w:lang w:eastAsia="hy-AM"/>
        </w:rPr>
        <w:lastRenderedPageBreak/>
        <w:t>15-րդ մասով նախատեսված աշխատավարձի լրիվ կամ մասնակի փոխհատուցում՝ ուսանողի մասնագիտական կատարելագործմանը համապատասխան աստիճանական նվազման սկզբունքով՝ սույն օրենքի 32-րդ հոդվածի 3-րդ մասի շրջանակում։</w:t>
      </w:r>
    </w:p>
    <w:p w14:paraId="2B7DC29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19. Աշխատանքի վրա հիմնված ուսումնառություն կազմակերպելու նպատակով ՄՈՒՀ-ը, իր կողմից իրականացվող կրթական ծրագրերի որակավորումներին և զբաղմունքին համապատասխան, կարող է միայնակ կամ համագործակցությամբ ստեղծել տնտեսական ընկերություն կամ դառնալ մասնակից՝ սույն օրենքի 37-րդ հոդվածի 5-րդ և 6-րդ մասերով սահմանված դեպքերում և կարգով։</w:t>
      </w:r>
    </w:p>
    <w:p w14:paraId="129F5F8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20. Սույն հոդվածով նախատեսված մասնագիտական կրթության կազմակերպման ձևերի կիրառությունից անկախ՝ մասնագիտական կրթական ծրագիրը պետք է ապահովի սույն օրենքի 7-րդ հոդվածի 8-10-րդ մասերով սահմանված պահանջներին համապատասխանությունը։</w:t>
      </w:r>
    </w:p>
    <w:p w14:paraId="4247D6A0" w14:textId="7CA63C73" w:rsidR="007E4E39" w:rsidRPr="00D56046" w:rsidRDefault="00941907" w:rsidP="007E4E39">
      <w:pPr>
        <w:spacing w:line="360" w:lineRule="auto"/>
        <w:ind w:firstLine="284"/>
        <w:jc w:val="both"/>
        <w:rPr>
          <w:ins w:id="63" w:author="User123" w:date="2026-01-21T15:05:00Z"/>
          <w:rFonts w:ascii="GHEA Grapalat" w:eastAsia="Microsoft Sans Serif" w:hAnsi="GHEA Grapalat" w:cs="Microsoft Sans Serif"/>
          <w:sz w:val="24"/>
          <w:szCs w:val="24"/>
          <w:rPrChange w:id="64" w:author="User123" w:date="2026-01-21T15:08:00Z">
            <w:rPr>
              <w:ins w:id="65" w:author="User123" w:date="2026-01-21T15:05:00Z"/>
              <w:rFonts w:ascii="GHEA Grapalat" w:eastAsia="Microsoft Sans Serif" w:hAnsi="GHEA Grapalat" w:cs="Microsoft Sans Serif"/>
              <w:sz w:val="24"/>
              <w:szCs w:val="24"/>
              <w:lang w:val="en-US"/>
            </w:rPr>
          </w:rPrChange>
        </w:rPr>
      </w:pPr>
      <w:r w:rsidRPr="00941907">
        <w:rPr>
          <w:rFonts w:ascii="GHEA Grapalat" w:eastAsia="Times New Roman" w:hAnsi="GHEA Grapalat" w:cs="Arial"/>
          <w:color w:val="333333"/>
          <w:sz w:val="24"/>
          <w:szCs w:val="24"/>
          <w:lang w:eastAsia="hy-AM"/>
        </w:rPr>
        <w:t xml:space="preserve">21. Ուսումնառության ընթացքում ՄՈՒՀ-ը կարող է փոխել </w:t>
      </w:r>
      <w:ins w:id="66" w:author="User123" w:date="2026-01-21T15:05:00Z">
        <w:r w:rsidR="007E4E39" w:rsidRPr="00D77F07">
          <w:rPr>
            <w:rFonts w:ascii="GHEA Grapalat" w:eastAsia="Times New Roman" w:hAnsi="GHEA Grapalat" w:cs="Arial"/>
            <w:b/>
            <w:bCs/>
            <w:i/>
            <w:iCs/>
            <w:color w:val="333333"/>
            <w:sz w:val="24"/>
            <w:szCs w:val="24"/>
            <w:lang w:eastAsia="hy-AM"/>
            <w:rPrChange w:id="67" w:author="User123" w:date="2026-01-21T15:13:00Z">
              <w:rPr>
                <w:rFonts w:ascii="GHEA Grapalat" w:eastAsia="Times New Roman" w:hAnsi="GHEA Grapalat" w:cs="Arial"/>
                <w:color w:val="333333"/>
                <w:sz w:val="24"/>
                <w:szCs w:val="24"/>
                <w:lang w:val="en-US" w:eastAsia="hy-AM"/>
              </w:rPr>
            </w:rPrChange>
          </w:rPr>
          <w:t xml:space="preserve">որոշակի որակավորման </w:t>
        </w:r>
      </w:ins>
      <w:r w:rsidRPr="00D77F07">
        <w:rPr>
          <w:rFonts w:ascii="GHEA Grapalat" w:eastAsia="Times New Roman" w:hAnsi="GHEA Grapalat" w:cs="Arial"/>
          <w:i/>
          <w:iCs/>
          <w:color w:val="333333"/>
          <w:sz w:val="24"/>
          <w:szCs w:val="24"/>
          <w:lang w:eastAsia="hy-AM"/>
          <w:rPrChange w:id="68" w:author="User123" w:date="2026-01-21T15:13:00Z">
            <w:rPr>
              <w:rFonts w:ascii="GHEA Grapalat" w:eastAsia="Times New Roman" w:hAnsi="GHEA Grapalat" w:cs="Arial"/>
              <w:color w:val="333333"/>
              <w:sz w:val="24"/>
              <w:szCs w:val="24"/>
              <w:lang w:eastAsia="hy-AM"/>
            </w:rPr>
          </w:rPrChange>
        </w:rPr>
        <w:t>աշխատանքի վրա հիմնված ուսումնառության կազմակերպման ձևը</w:t>
      </w:r>
      <w:r w:rsidRPr="00D77F07">
        <w:rPr>
          <w:rFonts w:ascii="GHEA Grapalat" w:eastAsia="Times New Roman" w:hAnsi="GHEA Grapalat" w:cs="Arial"/>
          <w:b/>
          <w:bCs/>
          <w:i/>
          <w:iCs/>
          <w:color w:val="333333"/>
          <w:sz w:val="24"/>
          <w:szCs w:val="24"/>
          <w:lang w:eastAsia="hy-AM"/>
          <w:rPrChange w:id="69" w:author="User123" w:date="2026-01-21T15:13:00Z">
            <w:rPr>
              <w:rFonts w:ascii="GHEA Grapalat" w:eastAsia="Times New Roman" w:hAnsi="GHEA Grapalat" w:cs="Arial"/>
              <w:color w:val="333333"/>
              <w:sz w:val="24"/>
              <w:szCs w:val="24"/>
              <w:lang w:eastAsia="hy-AM"/>
            </w:rPr>
          </w:rPrChange>
        </w:rPr>
        <w:t xml:space="preserve">՝ </w:t>
      </w:r>
      <w:del w:id="70" w:author="User123" w:date="2026-01-21T15:06:00Z">
        <w:r w:rsidRPr="00D77F07" w:rsidDel="007E4E39">
          <w:rPr>
            <w:rFonts w:ascii="GHEA Grapalat" w:eastAsia="Times New Roman" w:hAnsi="GHEA Grapalat" w:cs="Arial"/>
            <w:b/>
            <w:bCs/>
            <w:i/>
            <w:iCs/>
            <w:color w:val="333333"/>
            <w:sz w:val="24"/>
            <w:szCs w:val="24"/>
            <w:lang w:eastAsia="hy-AM"/>
            <w:rPrChange w:id="71" w:author="User123" w:date="2026-01-21T15:13:00Z">
              <w:rPr>
                <w:rFonts w:ascii="GHEA Grapalat" w:eastAsia="Times New Roman" w:hAnsi="GHEA Grapalat" w:cs="Arial"/>
                <w:color w:val="333333"/>
                <w:sz w:val="24"/>
                <w:szCs w:val="24"/>
                <w:lang w:eastAsia="hy-AM"/>
              </w:rPr>
            </w:rPrChange>
          </w:rPr>
          <w:delText xml:space="preserve">լիազոր մարմնի </w:delText>
        </w:r>
      </w:del>
      <w:ins w:id="72" w:author="User123" w:date="2026-01-21T15:06:00Z">
        <w:r w:rsidR="007E4E39" w:rsidRPr="00D77F07">
          <w:rPr>
            <w:rFonts w:ascii="GHEA Grapalat" w:eastAsia="Times New Roman" w:hAnsi="GHEA Grapalat" w:cs="Arial"/>
            <w:b/>
            <w:bCs/>
            <w:i/>
            <w:iCs/>
            <w:color w:val="333333"/>
            <w:sz w:val="24"/>
            <w:szCs w:val="24"/>
            <w:lang w:eastAsia="hy-AM"/>
            <w:rPrChange w:id="73" w:author="User123" w:date="2026-01-21T15:13:00Z">
              <w:rPr>
                <w:rFonts w:ascii="GHEA Grapalat" w:eastAsia="Times New Roman" w:hAnsi="GHEA Grapalat" w:cs="Arial"/>
                <w:color w:val="333333"/>
                <w:sz w:val="24"/>
                <w:szCs w:val="24"/>
                <w:lang w:eastAsia="hy-AM"/>
              </w:rPr>
            </w:rPrChange>
          </w:rPr>
          <w:t xml:space="preserve">համաձայն </w:t>
        </w:r>
      </w:ins>
      <w:ins w:id="74" w:author="User123" w:date="2026-01-21T15:07:00Z">
        <w:r w:rsidR="007E4E39" w:rsidRPr="00D77F07">
          <w:rPr>
            <w:rFonts w:ascii="GHEA Grapalat" w:eastAsia="Microsoft Sans Serif" w:hAnsi="GHEA Grapalat" w:cs="Microsoft Sans Serif"/>
            <w:b/>
            <w:bCs/>
            <w:i/>
            <w:iCs/>
            <w:sz w:val="24"/>
            <w:szCs w:val="24"/>
            <w:rPrChange w:id="75" w:author="User123" w:date="2026-01-21T15:13:00Z">
              <w:rPr>
                <w:rFonts w:ascii="GHEA Grapalat" w:eastAsia="Microsoft Sans Serif" w:hAnsi="GHEA Grapalat" w:cs="Microsoft Sans Serif"/>
                <w:sz w:val="24"/>
                <w:szCs w:val="24"/>
              </w:rPr>
            </w:rPrChange>
          </w:rPr>
          <w:t xml:space="preserve">սույն օրենքի 19-րդ հոդվածի 1-ին մասի 3-րդ կետով </w:t>
        </w:r>
      </w:ins>
      <w:r w:rsidRPr="00D77F07">
        <w:rPr>
          <w:rFonts w:ascii="GHEA Grapalat" w:eastAsia="Times New Roman" w:hAnsi="GHEA Grapalat" w:cs="Arial"/>
          <w:i/>
          <w:iCs/>
          <w:color w:val="333333"/>
          <w:sz w:val="24"/>
          <w:szCs w:val="24"/>
          <w:lang w:eastAsia="hy-AM"/>
          <w:rPrChange w:id="76" w:author="User123" w:date="2026-01-21T15:13:00Z">
            <w:rPr>
              <w:rFonts w:ascii="GHEA Grapalat" w:eastAsia="Times New Roman" w:hAnsi="GHEA Grapalat" w:cs="Arial"/>
              <w:color w:val="333333"/>
              <w:sz w:val="24"/>
              <w:szCs w:val="24"/>
              <w:lang w:eastAsia="hy-AM"/>
            </w:rPr>
          </w:rPrChange>
        </w:rPr>
        <w:t>սահմանած կարգ</w:t>
      </w:r>
      <w:ins w:id="77" w:author="User123" w:date="2026-01-21T15:14:00Z">
        <w:r w:rsidR="00D77F07" w:rsidRPr="00D77F07">
          <w:rPr>
            <w:rFonts w:ascii="GHEA Grapalat" w:eastAsia="Times New Roman" w:hAnsi="GHEA Grapalat" w:cs="Arial"/>
            <w:i/>
            <w:iCs/>
            <w:color w:val="333333"/>
            <w:sz w:val="24"/>
            <w:szCs w:val="24"/>
            <w:lang w:eastAsia="hy-AM"/>
            <w:rPrChange w:id="78" w:author="User123" w:date="2026-01-21T15:14:00Z">
              <w:rPr>
                <w:rFonts w:ascii="GHEA Grapalat" w:eastAsia="Times New Roman" w:hAnsi="GHEA Grapalat" w:cs="Arial"/>
                <w:i/>
                <w:iCs/>
                <w:color w:val="333333"/>
                <w:sz w:val="24"/>
                <w:szCs w:val="24"/>
                <w:lang w:val="en-US" w:eastAsia="hy-AM"/>
              </w:rPr>
            </w:rPrChange>
          </w:rPr>
          <w:t>ի</w:t>
        </w:r>
      </w:ins>
      <w:del w:id="79" w:author="User123" w:date="2026-01-21T15:14:00Z">
        <w:r w:rsidRPr="00D77F07" w:rsidDel="00D77F07">
          <w:rPr>
            <w:rFonts w:ascii="GHEA Grapalat" w:eastAsia="Times New Roman" w:hAnsi="GHEA Grapalat" w:cs="Arial"/>
            <w:i/>
            <w:iCs/>
            <w:color w:val="333333"/>
            <w:sz w:val="24"/>
            <w:szCs w:val="24"/>
            <w:lang w:eastAsia="hy-AM"/>
            <w:rPrChange w:id="80" w:author="User123" w:date="2026-01-21T15:13:00Z">
              <w:rPr>
                <w:rFonts w:ascii="GHEA Grapalat" w:eastAsia="Times New Roman" w:hAnsi="GHEA Grapalat" w:cs="Arial"/>
                <w:color w:val="333333"/>
                <w:sz w:val="24"/>
                <w:szCs w:val="24"/>
                <w:lang w:eastAsia="hy-AM"/>
              </w:rPr>
            </w:rPrChange>
          </w:rPr>
          <w:delText>ով</w:delText>
        </w:r>
      </w:del>
      <w:r w:rsidRPr="00D77F07">
        <w:rPr>
          <w:rFonts w:ascii="GHEA Grapalat" w:eastAsia="Times New Roman" w:hAnsi="GHEA Grapalat" w:cs="Arial"/>
          <w:i/>
          <w:iCs/>
          <w:color w:val="333333"/>
          <w:sz w:val="24"/>
          <w:szCs w:val="24"/>
          <w:lang w:eastAsia="hy-AM"/>
          <w:rPrChange w:id="81" w:author="User123" w:date="2026-01-21T15:13:00Z">
            <w:rPr>
              <w:rFonts w:ascii="GHEA Grapalat" w:eastAsia="Times New Roman" w:hAnsi="GHEA Grapalat" w:cs="Arial"/>
              <w:color w:val="333333"/>
              <w:sz w:val="24"/>
              <w:szCs w:val="24"/>
              <w:lang w:eastAsia="hy-AM"/>
            </w:rPr>
          </w:rPrChange>
        </w:rPr>
        <w:t>։</w:t>
      </w:r>
    </w:p>
    <w:p w14:paraId="072129EC" w14:textId="5901A1B3" w:rsidR="00941907" w:rsidRPr="007E4E39"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p>
    <w:p w14:paraId="1E51EEB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62D2751C" w14:textId="77777777" w:rsidTr="00941907">
        <w:trPr>
          <w:tblCellSpacing w:w="7" w:type="dxa"/>
        </w:trPr>
        <w:tc>
          <w:tcPr>
            <w:tcW w:w="2025" w:type="dxa"/>
            <w:shd w:val="clear" w:color="auto" w:fill="FFFFFF"/>
            <w:hideMark/>
          </w:tcPr>
          <w:p w14:paraId="2831A6DE"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bookmarkStart w:id="82" w:name="197900_3"/>
            <w:bookmarkStart w:id="83" w:name="200601_6"/>
            <w:bookmarkStart w:id="84" w:name="216226_8"/>
            <w:bookmarkEnd w:id="82"/>
            <w:bookmarkEnd w:id="83"/>
            <w:bookmarkEnd w:id="84"/>
            <w:r w:rsidRPr="00941907">
              <w:rPr>
                <w:rFonts w:ascii="GHEA Grapalat" w:eastAsia="Times New Roman" w:hAnsi="GHEA Grapalat" w:cs="Arial"/>
                <w:b/>
                <w:bCs/>
                <w:color w:val="333333"/>
                <w:sz w:val="24"/>
                <w:szCs w:val="24"/>
                <w:lang w:eastAsia="hy-AM"/>
              </w:rPr>
              <w:t>Հոդված 18.</w:t>
            </w:r>
          </w:p>
        </w:tc>
        <w:tc>
          <w:tcPr>
            <w:tcW w:w="0" w:type="auto"/>
            <w:shd w:val="clear" w:color="auto" w:fill="FFFFFF"/>
            <w:hideMark/>
          </w:tcPr>
          <w:p w14:paraId="13DB6586"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 կրթության և ուսուցման բնագավառում Կառավարության իրավասությունները</w:t>
            </w:r>
          </w:p>
        </w:tc>
      </w:tr>
    </w:tbl>
    <w:p w14:paraId="3EE38C3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3A85DF2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ՄԿՈՒ բնագավառում Կառավարության իրավասություններն են`</w:t>
      </w:r>
    </w:p>
    <w:p w14:paraId="3CCFEE6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հիմնադրում, վերակազմակերպում և լուծարում է պետական ՄՈՒՀ-եր, ինչպես նաև օրենքով սահմանված կարգով որոշում է պետության մասնակցությամբ հանրային ՄՈՒՀ-ի ստեղծման, վերակազմակերպման, մասնակցությունից դուրս գալու և գործունեության դադարեցման հարցերը.</w:t>
      </w:r>
    </w:p>
    <w:p w14:paraId="0FFAE26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հաստատում է պետական ՄՈՒՀ-երի օրինակելի կանոնադրությունը.</w:t>
      </w:r>
    </w:p>
    <w:p w14:paraId="26CD621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հաստատում է մասնագիտական կրթության համապատասխան մակարդակի որակավորման կրթական ծրագրի իրականացման իրավունքի և որակավորման լիցենզավորման կարգն ու պայմանները.</w:t>
      </w:r>
    </w:p>
    <w:p w14:paraId="3038D4D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հաստատում է ՄՈՒՀ-երի հավատարմագրման կարգը, չափանիշները և հավատարմագրի գործողության ժամկետը.</w:t>
      </w:r>
    </w:p>
    <w:p w14:paraId="0F48FBD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հաստատում է ՄՈՒՀ-երի ներքին և արտաքին գնահատման չափանիշները, որակի ապահովման արտաքին գնահատման կարգը, որակի արտաքին գնահատման կամ հավաստման կառույցների ստեղծման և ճանաչման կարգը.</w:t>
      </w:r>
    </w:p>
    <w:p w14:paraId="7DF23D7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հաստատում է պետական ՄՈՒՀ-ի տնօրենի մրցութային ընտրության կարգը.</w:t>
      </w:r>
    </w:p>
    <w:p w14:paraId="512E1B89" w14:textId="3CD71415" w:rsidR="00941907" w:rsidRDefault="00941907" w:rsidP="00941907">
      <w:pPr>
        <w:shd w:val="clear" w:color="auto" w:fill="FFFFFF"/>
        <w:spacing w:after="0" w:line="240" w:lineRule="auto"/>
        <w:ind w:firstLine="375"/>
        <w:jc w:val="both"/>
        <w:rPr>
          <w:ins w:id="85" w:author="User123" w:date="2026-01-21T15:11: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7) հաստատում է ՄՈՒՀ-ի ատեստավորված </w:t>
      </w:r>
      <w:del w:id="86" w:author="User123" w:date="2026-01-21T15:10:00Z">
        <w:r w:rsidRPr="00941907" w:rsidDel="00D56046">
          <w:rPr>
            <w:rFonts w:ascii="GHEA Grapalat" w:eastAsia="Times New Roman" w:hAnsi="GHEA Grapalat" w:cs="Arial"/>
            <w:color w:val="333333"/>
            <w:sz w:val="24"/>
            <w:szCs w:val="24"/>
            <w:lang w:eastAsia="hy-AM"/>
          </w:rPr>
          <w:delText xml:space="preserve">կամ տարակարգ ստացած </w:delText>
        </w:r>
      </w:del>
      <w:r w:rsidRPr="00941907">
        <w:rPr>
          <w:rFonts w:ascii="GHEA Grapalat" w:eastAsia="Times New Roman" w:hAnsi="GHEA Grapalat" w:cs="Arial"/>
          <w:color w:val="333333"/>
          <w:sz w:val="24"/>
          <w:szCs w:val="24"/>
          <w:lang w:eastAsia="hy-AM"/>
        </w:rPr>
        <w:t>մանկավարժական աշխատողների դրույքաչափի փոփոխության և հավելավճարի սահմանման</w:t>
      </w:r>
      <w:r w:rsidRPr="00941907">
        <w:rPr>
          <w:rFonts w:ascii="Calibri" w:eastAsia="Times New Roman" w:hAnsi="Calibri" w:cs="Calibri"/>
          <w:color w:val="333333"/>
          <w:sz w:val="24"/>
          <w:szCs w:val="24"/>
          <w:lang w:eastAsia="hy-AM"/>
        </w:rPr>
        <w:t> </w:t>
      </w:r>
      <w:hyperlink r:id="rId6" w:tgtFrame="_blank" w:history="1">
        <w:r w:rsidRPr="00941907">
          <w:rPr>
            <w:rFonts w:ascii="GHEA Grapalat" w:eastAsia="Times New Roman" w:hAnsi="GHEA Grapalat" w:cs="Arial"/>
            <w:color w:val="0000FF"/>
            <w:sz w:val="24"/>
            <w:szCs w:val="24"/>
            <w:lang w:eastAsia="hy-AM"/>
          </w:rPr>
          <w:t>կարգը և չափը</w:t>
        </w:r>
      </w:hyperlink>
      <w:r w:rsidRPr="00941907">
        <w:rPr>
          <w:rFonts w:ascii="GHEA Grapalat" w:eastAsia="Times New Roman" w:hAnsi="GHEA Grapalat" w:cs="Arial"/>
          <w:color w:val="333333"/>
          <w:sz w:val="24"/>
          <w:szCs w:val="24"/>
          <w:lang w:eastAsia="hy-AM"/>
        </w:rPr>
        <w:t>.</w:t>
      </w:r>
    </w:p>
    <w:p w14:paraId="222A360F" w14:textId="734238A5" w:rsidR="00D56046" w:rsidRPr="00D77F07" w:rsidRDefault="00D56046" w:rsidP="00941907">
      <w:pPr>
        <w:shd w:val="clear" w:color="auto" w:fill="FFFFFF"/>
        <w:spacing w:after="0" w:line="240" w:lineRule="auto"/>
        <w:ind w:firstLine="375"/>
        <w:jc w:val="both"/>
        <w:rPr>
          <w:rFonts w:ascii="GHEA Grapalat" w:eastAsia="Times New Roman" w:hAnsi="GHEA Grapalat" w:cs="Arial"/>
          <w:b/>
          <w:bCs/>
          <w:i/>
          <w:iCs/>
          <w:color w:val="333333"/>
          <w:sz w:val="24"/>
          <w:szCs w:val="24"/>
          <w:lang w:eastAsia="hy-AM"/>
          <w:rPrChange w:id="87" w:author="User123" w:date="2026-01-21T15:13:00Z">
            <w:rPr>
              <w:rFonts w:ascii="GHEA Grapalat" w:eastAsia="Times New Roman" w:hAnsi="GHEA Grapalat" w:cs="Arial"/>
              <w:color w:val="333333"/>
              <w:sz w:val="24"/>
              <w:szCs w:val="24"/>
              <w:lang w:eastAsia="hy-AM"/>
            </w:rPr>
          </w:rPrChange>
        </w:rPr>
      </w:pPr>
      <w:ins w:id="88" w:author="User123" w:date="2026-01-21T15:11:00Z">
        <w:r w:rsidRPr="00D77F07">
          <w:rPr>
            <w:rFonts w:ascii="GHEA Grapalat" w:eastAsia="Times New Roman" w:hAnsi="GHEA Grapalat" w:cs="Arial"/>
            <w:b/>
            <w:bCs/>
            <w:i/>
            <w:iCs/>
            <w:sz w:val="24"/>
            <w:szCs w:val="24"/>
            <w:rPrChange w:id="89" w:author="User123" w:date="2026-01-21T15:13:00Z">
              <w:rPr>
                <w:rFonts w:ascii="GHEA Grapalat" w:eastAsia="Times New Roman" w:hAnsi="GHEA Grapalat" w:cs="Arial"/>
                <w:sz w:val="24"/>
                <w:szCs w:val="24"/>
                <w:lang w:val="en-US"/>
              </w:rPr>
            </w:rPrChange>
          </w:rPr>
          <w:t>7.1) հաստատում է ՄՈՒՀ-ի տարակարգ ստացած մանկավարժական աշխատողների դրույքաչափի փոփոխության և հավելավճարի սահմանման կարգը և չափը.</w:t>
        </w:r>
      </w:ins>
    </w:p>
    <w:p w14:paraId="70E32DE9" w14:textId="477216E6"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հաստատում է պետական և հանրային ՄՈՒՀ-երի՝ պետական բյուջեից ֆինանսավորման</w:t>
      </w:r>
      <w:ins w:id="90" w:author="User123" w:date="2026-01-21T15:12:00Z">
        <w:r w:rsidR="00D77F07" w:rsidRPr="00D77F07">
          <w:rPr>
            <w:rFonts w:ascii="GHEA Grapalat" w:eastAsia="Times New Roman" w:hAnsi="GHEA Grapalat" w:cs="Arial"/>
            <w:color w:val="333333"/>
            <w:sz w:val="24"/>
            <w:szCs w:val="24"/>
            <w:lang w:eastAsia="hy-AM"/>
            <w:rPrChange w:id="91" w:author="User123" w:date="2026-01-21T15:12:00Z">
              <w:rPr>
                <w:rFonts w:ascii="GHEA Grapalat" w:eastAsia="Times New Roman" w:hAnsi="GHEA Grapalat" w:cs="Arial"/>
                <w:color w:val="333333"/>
                <w:sz w:val="24"/>
                <w:szCs w:val="24"/>
                <w:lang w:val="en-US" w:eastAsia="hy-AM"/>
              </w:rPr>
            </w:rPrChange>
          </w:rPr>
          <w:t xml:space="preserve"> </w:t>
        </w:r>
        <w:r w:rsidR="00D77F07" w:rsidRPr="00D77F07">
          <w:rPr>
            <w:rFonts w:ascii="GHEA Grapalat" w:eastAsia="Times New Roman" w:hAnsi="GHEA Grapalat" w:cs="Arial"/>
            <w:b/>
            <w:bCs/>
            <w:i/>
            <w:iCs/>
            <w:color w:val="333333"/>
            <w:sz w:val="24"/>
            <w:szCs w:val="24"/>
            <w:lang w:eastAsia="hy-AM"/>
            <w:rPrChange w:id="92" w:author="User123" w:date="2026-01-21T15:13:00Z">
              <w:rPr>
                <w:rFonts w:ascii="GHEA Grapalat" w:eastAsia="Times New Roman" w:hAnsi="GHEA Grapalat" w:cs="Arial"/>
                <w:color w:val="333333"/>
                <w:sz w:val="24"/>
                <w:szCs w:val="24"/>
                <w:lang w:val="en-US" w:eastAsia="hy-AM"/>
              </w:rPr>
            </w:rPrChange>
          </w:rPr>
          <w:t>(ինստիտուցիոնալ)</w:t>
        </w:r>
      </w:ins>
      <w:r w:rsidRPr="00941907">
        <w:rPr>
          <w:rFonts w:ascii="GHEA Grapalat" w:eastAsia="Times New Roman" w:hAnsi="GHEA Grapalat" w:cs="Arial"/>
          <w:color w:val="333333"/>
          <w:sz w:val="24"/>
          <w:szCs w:val="24"/>
          <w:lang w:eastAsia="hy-AM"/>
        </w:rPr>
        <w:t xml:space="preserve"> կարգը, գործակիցները և նորմատիվները,</w:t>
      </w:r>
      <w:del w:id="93" w:author="User123" w:date="2026-01-21T15:12:00Z">
        <w:r w:rsidRPr="00941907" w:rsidDel="00D77F07">
          <w:rPr>
            <w:rFonts w:ascii="GHEA Grapalat" w:eastAsia="Times New Roman" w:hAnsi="GHEA Grapalat" w:cs="Arial"/>
            <w:color w:val="333333"/>
            <w:sz w:val="24"/>
            <w:szCs w:val="24"/>
            <w:lang w:eastAsia="hy-AM"/>
          </w:rPr>
          <w:delText xml:space="preserve"> այդ թվում՝ ըստ ՄՈՒՀ-ի ֆինանսավորման արդյունքային ցուցանիշների</w:delText>
        </w:r>
      </w:del>
      <w:r w:rsidRPr="00941907">
        <w:rPr>
          <w:rFonts w:ascii="GHEA Grapalat" w:eastAsia="Times New Roman" w:hAnsi="GHEA Grapalat" w:cs="Arial"/>
          <w:color w:val="333333"/>
          <w:sz w:val="24"/>
          <w:szCs w:val="24"/>
          <w:lang w:eastAsia="hy-AM"/>
        </w:rPr>
        <w:t>.</w:t>
      </w:r>
    </w:p>
    <w:p w14:paraId="56652700" w14:textId="198DA460" w:rsidR="00941907" w:rsidRDefault="00941907" w:rsidP="00941907">
      <w:pPr>
        <w:shd w:val="clear" w:color="auto" w:fill="FFFFFF"/>
        <w:spacing w:after="0" w:line="240" w:lineRule="auto"/>
        <w:ind w:firstLine="375"/>
        <w:jc w:val="both"/>
        <w:rPr>
          <w:ins w:id="94" w:author="User123" w:date="2026-01-21T15:16: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9) սահմանում է պետության կողմից լրիվ</w:t>
      </w:r>
      <w:ins w:id="95" w:author="User123" w:date="2026-01-21T14:50:00Z">
        <w:r w:rsidR="00A33957" w:rsidRPr="00A33957">
          <w:rPr>
            <w:rFonts w:ascii="GHEA Grapalat" w:eastAsia="Times New Roman" w:hAnsi="GHEA Grapalat" w:cs="Arial"/>
            <w:color w:val="333333"/>
            <w:sz w:val="24"/>
            <w:szCs w:val="24"/>
            <w:lang w:eastAsia="hy-AM"/>
            <w:rPrChange w:id="96" w:author="User123" w:date="2026-01-21T14:50:00Z">
              <w:rPr>
                <w:rFonts w:ascii="GHEA Grapalat" w:eastAsia="Times New Roman" w:hAnsi="GHEA Grapalat" w:cs="Arial"/>
                <w:color w:val="333333"/>
                <w:sz w:val="24"/>
                <w:szCs w:val="24"/>
                <w:lang w:val="en-US" w:eastAsia="hy-AM"/>
              </w:rPr>
            </w:rPrChange>
          </w:rPr>
          <w:t xml:space="preserve"> </w:t>
        </w:r>
        <w:r w:rsidR="00A33957" w:rsidRPr="00A33957">
          <w:rPr>
            <w:rFonts w:ascii="GHEA Grapalat" w:eastAsia="Times New Roman" w:hAnsi="GHEA Grapalat" w:cs="Arial"/>
            <w:b/>
            <w:bCs/>
            <w:i/>
            <w:iCs/>
            <w:color w:val="333333"/>
            <w:sz w:val="24"/>
            <w:szCs w:val="24"/>
            <w:lang w:eastAsia="hy-AM"/>
            <w:rPrChange w:id="97" w:author="User123" w:date="2026-01-21T14:50:00Z">
              <w:rPr>
                <w:rFonts w:ascii="GHEA Grapalat" w:eastAsia="Times New Roman" w:hAnsi="GHEA Grapalat" w:cs="Arial"/>
                <w:b/>
                <w:bCs/>
                <w:i/>
                <w:iCs/>
                <w:color w:val="333333"/>
                <w:sz w:val="24"/>
                <w:szCs w:val="24"/>
                <w:highlight w:val="yellow"/>
                <w:lang w:eastAsia="hy-AM"/>
              </w:rPr>
            </w:rPrChange>
          </w:rPr>
          <w:t>(ամբողջական)</w:t>
        </w:r>
        <w:r w:rsidR="00A33957" w:rsidRPr="00692C2B">
          <w:rPr>
            <w:rFonts w:ascii="GHEA Grapalat" w:eastAsia="Times New Roman" w:hAnsi="GHEA Grapalat" w:cs="Arial"/>
            <w:b/>
            <w:bCs/>
            <w:i/>
            <w:iCs/>
            <w:color w:val="333333"/>
            <w:sz w:val="24"/>
            <w:szCs w:val="24"/>
            <w:lang w:eastAsia="hy-AM"/>
          </w:rPr>
          <w:t xml:space="preserve"> </w:t>
        </w:r>
        <w:r w:rsidR="00A33957" w:rsidRPr="00A33957">
          <w:rPr>
            <w:rFonts w:ascii="GHEA Grapalat" w:eastAsia="Times New Roman" w:hAnsi="GHEA Grapalat" w:cs="Arial"/>
            <w:color w:val="333333"/>
            <w:sz w:val="24"/>
            <w:szCs w:val="24"/>
            <w:lang w:eastAsia="hy-AM"/>
            <w:rPrChange w:id="98" w:author="User123" w:date="2026-01-21T14:50:00Z">
              <w:rPr>
                <w:rFonts w:ascii="GHEA Grapalat" w:eastAsia="Times New Roman" w:hAnsi="GHEA Grapalat" w:cs="Arial"/>
                <w:color w:val="333333"/>
                <w:sz w:val="24"/>
                <w:szCs w:val="24"/>
                <w:lang w:val="en-US" w:eastAsia="hy-AM"/>
              </w:rPr>
            </w:rPrChange>
          </w:rPr>
          <w:t xml:space="preserve"> </w:t>
        </w:r>
      </w:ins>
      <w:r w:rsidRPr="00941907">
        <w:rPr>
          <w:rFonts w:ascii="GHEA Grapalat" w:eastAsia="Times New Roman" w:hAnsi="GHEA Grapalat" w:cs="Arial"/>
          <w:color w:val="333333"/>
          <w:sz w:val="24"/>
          <w:szCs w:val="24"/>
          <w:lang w:eastAsia="hy-AM"/>
        </w:rPr>
        <w:t xml:space="preserve"> կամ մասնակի կրթաթոշակ տրամադրվելու կարգը, այդ թվում՝ չափանիշները, հիմքերը, դեպքերը և կրթաթոշակի չափերը.</w:t>
      </w:r>
    </w:p>
    <w:p w14:paraId="74EF4DA9" w14:textId="1A6A4E8E" w:rsidR="00FB23D7" w:rsidRPr="00FF3426" w:rsidRDefault="00FB23D7" w:rsidP="00FB23D7">
      <w:pPr>
        <w:spacing w:line="360" w:lineRule="auto"/>
        <w:ind w:firstLine="284"/>
        <w:jc w:val="both"/>
        <w:rPr>
          <w:ins w:id="99" w:author="User123" w:date="2026-01-21T15:17:00Z"/>
          <w:rFonts w:ascii="GHEA Grapalat" w:eastAsia="Times New Roman" w:hAnsi="GHEA Grapalat" w:cs="Arial"/>
          <w:b/>
          <w:bCs/>
          <w:color w:val="FF0000"/>
          <w:sz w:val="24"/>
          <w:szCs w:val="24"/>
          <w:rPrChange w:id="100" w:author="User123" w:date="2026-01-21T15:39:00Z">
            <w:rPr>
              <w:ins w:id="101" w:author="User123" w:date="2026-01-21T15:17:00Z"/>
              <w:rFonts w:ascii="GHEA Grapalat" w:eastAsia="Times New Roman" w:hAnsi="GHEA Grapalat" w:cs="Arial"/>
              <w:color w:val="FF0000"/>
              <w:sz w:val="24"/>
              <w:szCs w:val="24"/>
              <w:lang w:val="en-US"/>
            </w:rPr>
          </w:rPrChange>
        </w:rPr>
      </w:pPr>
      <w:bookmarkStart w:id="102" w:name="_Hlk219902343"/>
      <w:ins w:id="103" w:author="User123" w:date="2026-01-21T15:17:00Z">
        <w:r w:rsidRPr="00FF3426">
          <w:rPr>
            <w:rFonts w:ascii="GHEA Grapalat" w:eastAsia="Times New Roman" w:hAnsi="GHEA Grapalat" w:cs="Arial"/>
            <w:b/>
            <w:bCs/>
            <w:color w:val="FF0000"/>
            <w:sz w:val="24"/>
            <w:szCs w:val="24"/>
            <w:rPrChange w:id="104" w:author="User123" w:date="2026-01-21T15:39:00Z">
              <w:rPr>
                <w:rFonts w:ascii="GHEA Grapalat" w:eastAsia="Times New Roman" w:hAnsi="GHEA Grapalat" w:cs="Arial"/>
                <w:color w:val="FF0000"/>
                <w:sz w:val="24"/>
                <w:szCs w:val="24"/>
                <w:lang w:val="en-US"/>
              </w:rPr>
            </w:rPrChange>
          </w:rPr>
          <w:t>9.1) հա</w:t>
        </w:r>
      </w:ins>
      <w:ins w:id="105" w:author="User123" w:date="2026-01-21T15:16:00Z">
        <w:r w:rsidRPr="00FF3426">
          <w:rPr>
            <w:rFonts w:ascii="GHEA Grapalat" w:eastAsia="Times New Roman" w:hAnsi="GHEA Grapalat" w:cs="Arial"/>
            <w:b/>
            <w:bCs/>
            <w:color w:val="FF0000"/>
            <w:sz w:val="24"/>
            <w:szCs w:val="24"/>
            <w:rPrChange w:id="106" w:author="User123" w:date="2026-01-21T15:39:00Z">
              <w:rPr>
                <w:rFonts w:ascii="GHEA Grapalat" w:eastAsia="Times New Roman" w:hAnsi="GHEA Grapalat" w:cs="Arial"/>
                <w:color w:val="FF0000"/>
                <w:sz w:val="24"/>
                <w:szCs w:val="24"/>
              </w:rPr>
            </w:rPrChange>
          </w:rPr>
          <w:t xml:space="preserve">ստատում է </w:t>
        </w:r>
      </w:ins>
      <w:ins w:id="107" w:author="User123" w:date="2026-01-21T15:36:00Z">
        <w:r w:rsidR="000150DC" w:rsidRPr="00FF3426">
          <w:rPr>
            <w:rFonts w:ascii="GHEA Grapalat" w:eastAsia="Times New Roman" w:hAnsi="GHEA Grapalat" w:cs="Arial"/>
            <w:b/>
            <w:bCs/>
            <w:color w:val="FF0000"/>
            <w:sz w:val="24"/>
            <w:szCs w:val="24"/>
            <w:highlight w:val="green"/>
            <w:rPrChange w:id="108" w:author="User123" w:date="2026-01-21T15:39:00Z">
              <w:rPr>
                <w:rFonts w:ascii="GHEA Grapalat" w:eastAsia="Times New Roman" w:hAnsi="GHEA Grapalat" w:cs="Arial"/>
                <w:color w:val="FF0000"/>
                <w:sz w:val="24"/>
                <w:szCs w:val="24"/>
                <w:lang w:val="en-US"/>
              </w:rPr>
            </w:rPrChange>
          </w:rPr>
          <w:t>մասնագիտական կրթության մակարդակներում</w:t>
        </w:r>
        <w:r w:rsidR="000150DC" w:rsidRPr="00FF3426">
          <w:rPr>
            <w:rFonts w:ascii="GHEA Grapalat" w:eastAsia="Times New Roman" w:hAnsi="GHEA Grapalat" w:cs="Arial"/>
            <w:b/>
            <w:bCs/>
            <w:color w:val="FF0000"/>
            <w:sz w:val="24"/>
            <w:szCs w:val="24"/>
            <w:rPrChange w:id="109" w:author="User123" w:date="2026-01-21T15:39:00Z">
              <w:rPr>
                <w:rFonts w:ascii="GHEA Grapalat" w:eastAsia="Times New Roman" w:hAnsi="GHEA Grapalat" w:cs="Arial"/>
                <w:color w:val="FF0000"/>
                <w:sz w:val="24"/>
                <w:szCs w:val="24"/>
                <w:lang w:val="en-US"/>
              </w:rPr>
            </w:rPrChange>
          </w:rPr>
          <w:t xml:space="preserve"> </w:t>
        </w:r>
      </w:ins>
      <w:ins w:id="110" w:author="User123" w:date="2026-01-21T15:16:00Z">
        <w:r w:rsidRPr="00FF3426">
          <w:rPr>
            <w:rFonts w:ascii="GHEA Grapalat" w:eastAsia="Times New Roman" w:hAnsi="GHEA Grapalat" w:cs="Arial"/>
            <w:b/>
            <w:bCs/>
            <w:color w:val="FF0000"/>
            <w:sz w:val="24"/>
            <w:szCs w:val="24"/>
            <w:rPrChange w:id="111" w:author="User123" w:date="2026-01-21T15:39:00Z">
              <w:rPr>
                <w:rFonts w:ascii="GHEA Grapalat" w:eastAsia="Times New Roman" w:hAnsi="GHEA Grapalat" w:cs="Arial"/>
                <w:color w:val="FF0000"/>
                <w:sz w:val="24"/>
                <w:szCs w:val="24"/>
              </w:rPr>
            </w:rPrChange>
          </w:rPr>
          <w:t xml:space="preserve">պետության համար առաջնահերթ և կարևոր ոլորտների (գերակա ոլորտ) </w:t>
        </w:r>
        <w:r w:rsidRPr="00FF3426">
          <w:rPr>
            <w:rFonts w:ascii="GHEA Grapalat" w:eastAsia="Times New Roman" w:hAnsi="GHEA Grapalat" w:cs="Arial"/>
            <w:b/>
            <w:bCs/>
            <w:color w:val="FF0000"/>
            <w:sz w:val="24"/>
            <w:szCs w:val="24"/>
            <w:highlight w:val="green"/>
            <w:rPrChange w:id="112" w:author="User123" w:date="2026-01-21T15:39:00Z">
              <w:rPr>
                <w:rFonts w:ascii="GHEA Grapalat" w:eastAsia="Times New Roman" w:hAnsi="GHEA Grapalat" w:cs="Arial"/>
                <w:color w:val="FF0000"/>
                <w:sz w:val="24"/>
                <w:szCs w:val="24"/>
              </w:rPr>
            </w:rPrChange>
          </w:rPr>
          <w:t>որակավոր</w:t>
        </w:r>
      </w:ins>
      <w:ins w:id="113" w:author="User123" w:date="2026-01-21T15:35:00Z">
        <w:r w:rsidR="000150DC" w:rsidRPr="00FF3426">
          <w:rPr>
            <w:rFonts w:ascii="GHEA Grapalat" w:eastAsia="Times New Roman" w:hAnsi="GHEA Grapalat" w:cs="Arial"/>
            <w:b/>
            <w:bCs/>
            <w:color w:val="FF0000"/>
            <w:sz w:val="24"/>
            <w:szCs w:val="24"/>
            <w:highlight w:val="green"/>
            <w:rPrChange w:id="114" w:author="User123" w:date="2026-01-21T15:39:00Z">
              <w:rPr>
                <w:rFonts w:ascii="GHEA Grapalat" w:eastAsia="Times New Roman" w:hAnsi="GHEA Grapalat" w:cs="Arial"/>
                <w:color w:val="FF0000"/>
                <w:sz w:val="24"/>
                <w:szCs w:val="24"/>
                <w:lang w:val="en-US"/>
              </w:rPr>
            </w:rPrChange>
          </w:rPr>
          <w:t xml:space="preserve">ներով </w:t>
        </w:r>
      </w:ins>
      <w:ins w:id="115" w:author="User123" w:date="2026-01-21T15:36:00Z">
        <w:r w:rsidR="000150DC" w:rsidRPr="00FF3426">
          <w:rPr>
            <w:rFonts w:ascii="GHEA Grapalat" w:eastAsia="Times New Roman" w:hAnsi="GHEA Grapalat" w:cs="Arial"/>
            <w:b/>
            <w:bCs/>
            <w:color w:val="FF0000"/>
            <w:sz w:val="24"/>
            <w:szCs w:val="24"/>
            <w:highlight w:val="green"/>
            <w:rPrChange w:id="116" w:author="User123" w:date="2026-01-21T15:39:00Z">
              <w:rPr>
                <w:rFonts w:ascii="GHEA Grapalat" w:eastAsia="Times New Roman" w:hAnsi="GHEA Grapalat" w:cs="Arial"/>
                <w:color w:val="FF0000"/>
                <w:sz w:val="24"/>
                <w:szCs w:val="24"/>
                <w:lang w:val="en-US"/>
              </w:rPr>
            </w:rPrChange>
          </w:rPr>
          <w:t>(</w:t>
        </w:r>
      </w:ins>
      <w:ins w:id="117" w:author="User123" w:date="2026-01-21T15:16:00Z">
        <w:r w:rsidRPr="00FF3426">
          <w:rPr>
            <w:rFonts w:ascii="GHEA Grapalat" w:eastAsia="Times New Roman" w:hAnsi="GHEA Grapalat" w:cs="Arial"/>
            <w:b/>
            <w:bCs/>
            <w:color w:val="FF0000"/>
            <w:sz w:val="24"/>
            <w:szCs w:val="24"/>
            <w:highlight w:val="green"/>
            <w:rPrChange w:id="118" w:author="User123" w:date="2026-01-21T15:39:00Z">
              <w:rPr>
                <w:rFonts w:ascii="GHEA Grapalat" w:eastAsia="Times New Roman" w:hAnsi="GHEA Grapalat" w:cs="Arial"/>
                <w:color w:val="FF0000"/>
                <w:sz w:val="24"/>
                <w:szCs w:val="24"/>
              </w:rPr>
            </w:rPrChange>
          </w:rPr>
          <w:t>ուղղվածությամբ)</w:t>
        </w:r>
        <w:r w:rsidRPr="00FF3426">
          <w:rPr>
            <w:rFonts w:ascii="GHEA Grapalat" w:eastAsia="Times New Roman" w:hAnsi="GHEA Grapalat" w:cs="Arial"/>
            <w:b/>
            <w:bCs/>
            <w:color w:val="FF0000"/>
            <w:sz w:val="24"/>
            <w:szCs w:val="24"/>
            <w:rPrChange w:id="119" w:author="User123" w:date="2026-01-21T15:39:00Z">
              <w:rPr>
                <w:rFonts w:ascii="GHEA Grapalat" w:eastAsia="Times New Roman" w:hAnsi="GHEA Grapalat" w:cs="Arial"/>
                <w:color w:val="FF0000"/>
                <w:sz w:val="24"/>
                <w:szCs w:val="24"/>
              </w:rPr>
            </w:rPrChange>
          </w:rPr>
          <w:t xml:space="preserve"> հիմնական կրթության հիմքով ընդունված ուսանողներին պետական բյուջեի միջոցների հաշվին տարեկան ֆինանսավորում տրամադրելու կարգը</w:t>
        </w:r>
      </w:ins>
      <w:ins w:id="120" w:author="User123" w:date="2026-01-21T15:17:00Z">
        <w:r w:rsidRPr="00FF3426">
          <w:rPr>
            <w:rFonts w:ascii="GHEA Grapalat" w:eastAsia="Times New Roman" w:hAnsi="GHEA Grapalat" w:cs="Arial"/>
            <w:b/>
            <w:bCs/>
            <w:color w:val="FF0000"/>
            <w:sz w:val="24"/>
            <w:szCs w:val="24"/>
            <w:rPrChange w:id="121" w:author="User123" w:date="2026-01-21T15:39:00Z">
              <w:rPr>
                <w:rFonts w:ascii="GHEA Grapalat" w:eastAsia="Times New Roman" w:hAnsi="GHEA Grapalat" w:cs="Arial"/>
                <w:color w:val="FF0000"/>
                <w:sz w:val="24"/>
                <w:szCs w:val="24"/>
                <w:lang w:val="en-US"/>
              </w:rPr>
            </w:rPrChange>
          </w:rPr>
          <w:t>.</w:t>
        </w:r>
      </w:ins>
    </w:p>
    <w:p w14:paraId="69E7BB6F" w14:textId="184BFF8C" w:rsidR="00FB23D7" w:rsidRPr="00FF3426" w:rsidRDefault="00FB23D7">
      <w:pPr>
        <w:spacing w:line="360" w:lineRule="auto"/>
        <w:ind w:firstLine="284"/>
        <w:jc w:val="both"/>
        <w:rPr>
          <w:rFonts w:ascii="GHEA Grapalat" w:eastAsia="Times New Roman" w:hAnsi="GHEA Grapalat" w:cs="Arial"/>
          <w:b/>
          <w:bCs/>
          <w:color w:val="333333"/>
          <w:sz w:val="24"/>
          <w:szCs w:val="24"/>
          <w:lang w:eastAsia="hy-AM"/>
          <w:rPrChange w:id="122" w:author="User123" w:date="2026-01-21T15:39:00Z">
            <w:rPr>
              <w:rFonts w:ascii="GHEA Grapalat" w:eastAsia="Times New Roman" w:hAnsi="GHEA Grapalat" w:cs="Arial"/>
              <w:color w:val="333333"/>
              <w:sz w:val="24"/>
              <w:szCs w:val="24"/>
              <w:lang w:eastAsia="hy-AM"/>
            </w:rPr>
          </w:rPrChange>
        </w:rPr>
        <w:pPrChange w:id="123" w:author="User123" w:date="2026-01-21T15:39:00Z">
          <w:pPr>
            <w:shd w:val="clear" w:color="auto" w:fill="FFFFFF"/>
            <w:spacing w:after="0" w:line="240" w:lineRule="auto"/>
            <w:ind w:firstLine="375"/>
            <w:jc w:val="both"/>
          </w:pPr>
        </w:pPrChange>
      </w:pPr>
      <w:ins w:id="124" w:author="User123" w:date="2026-01-21T15:17:00Z">
        <w:r w:rsidRPr="00FF3426">
          <w:rPr>
            <w:rFonts w:ascii="GHEA Grapalat" w:eastAsia="Times New Roman" w:hAnsi="GHEA Grapalat" w:cs="Arial"/>
            <w:b/>
            <w:bCs/>
            <w:color w:val="FF0000"/>
            <w:sz w:val="24"/>
            <w:szCs w:val="24"/>
            <w:rPrChange w:id="125" w:author="User123" w:date="2026-01-21T15:39:00Z">
              <w:rPr>
                <w:rFonts w:ascii="GHEA Grapalat" w:eastAsia="Times New Roman" w:hAnsi="GHEA Grapalat" w:cs="Arial"/>
                <w:color w:val="FF0000"/>
                <w:sz w:val="24"/>
                <w:szCs w:val="24"/>
                <w:lang w:val="en-US"/>
              </w:rPr>
            </w:rPrChange>
          </w:rPr>
          <w:t xml:space="preserve">9.2) </w:t>
        </w:r>
      </w:ins>
      <w:ins w:id="126" w:author="User123" w:date="2026-01-21T15:33:00Z">
        <w:r w:rsidR="000150DC" w:rsidRPr="00FF3426">
          <w:rPr>
            <w:rFonts w:ascii="GHEA Grapalat" w:eastAsia="Microsoft Sans Serif" w:hAnsi="GHEA Grapalat" w:cs="Microsoft Sans Serif"/>
            <w:b/>
            <w:bCs/>
            <w:color w:val="FF0000"/>
            <w:sz w:val="24"/>
            <w:szCs w:val="24"/>
            <w:rPrChange w:id="127" w:author="User123" w:date="2026-01-21T15:39:00Z">
              <w:rPr>
                <w:rFonts w:ascii="GHEA Grapalat" w:eastAsia="Microsoft Sans Serif" w:hAnsi="GHEA Grapalat" w:cs="Microsoft Sans Serif"/>
                <w:color w:val="FF0000"/>
                <w:sz w:val="24"/>
                <w:szCs w:val="24"/>
                <w:lang w:val="en-US"/>
              </w:rPr>
            </w:rPrChange>
          </w:rPr>
          <w:t>հաստատում է</w:t>
        </w:r>
      </w:ins>
      <w:ins w:id="128" w:author="User123" w:date="2026-01-21T15:34:00Z">
        <w:r w:rsidR="000150DC" w:rsidRPr="00FF3426">
          <w:rPr>
            <w:rFonts w:ascii="GHEA Grapalat" w:eastAsia="Microsoft Sans Serif" w:hAnsi="GHEA Grapalat" w:cs="Microsoft Sans Serif"/>
            <w:b/>
            <w:bCs/>
            <w:color w:val="FF0000"/>
            <w:sz w:val="24"/>
            <w:szCs w:val="24"/>
            <w:rPrChange w:id="129" w:author="User123" w:date="2026-01-21T15:39:00Z">
              <w:rPr>
                <w:rFonts w:ascii="GHEA Grapalat" w:eastAsia="Microsoft Sans Serif" w:hAnsi="GHEA Grapalat" w:cs="Microsoft Sans Serif"/>
                <w:color w:val="FF0000"/>
                <w:sz w:val="24"/>
                <w:szCs w:val="24"/>
                <w:lang w:val="en-US"/>
              </w:rPr>
            </w:rPrChange>
          </w:rPr>
          <w:t xml:space="preserve"> </w:t>
        </w:r>
      </w:ins>
      <w:ins w:id="130" w:author="User123" w:date="2026-01-21T15:33:00Z">
        <w:r w:rsidR="000150DC" w:rsidRPr="00FF3426">
          <w:rPr>
            <w:rFonts w:ascii="GHEA Grapalat" w:eastAsia="Microsoft Sans Serif" w:hAnsi="GHEA Grapalat" w:cs="Microsoft Sans Serif"/>
            <w:b/>
            <w:bCs/>
            <w:color w:val="FF0000"/>
            <w:sz w:val="24"/>
            <w:szCs w:val="24"/>
            <w:rPrChange w:id="131" w:author="User123" w:date="2026-01-21T15:39:00Z">
              <w:rPr>
                <w:rFonts w:ascii="GHEA Grapalat" w:eastAsia="Microsoft Sans Serif" w:hAnsi="GHEA Grapalat" w:cs="Microsoft Sans Serif"/>
                <w:color w:val="FF0000"/>
                <w:sz w:val="24"/>
                <w:szCs w:val="24"/>
              </w:rPr>
            </w:rPrChange>
          </w:rPr>
          <w:t xml:space="preserve"> </w:t>
        </w:r>
      </w:ins>
      <w:ins w:id="132" w:author="User123" w:date="2026-01-21T15:34:00Z">
        <w:r w:rsidR="000150DC" w:rsidRPr="00FF3426">
          <w:rPr>
            <w:rFonts w:ascii="GHEA Grapalat" w:eastAsia="Times New Roman" w:hAnsi="GHEA Grapalat" w:cs="Arial"/>
            <w:b/>
            <w:bCs/>
            <w:color w:val="FF0000"/>
            <w:sz w:val="24"/>
            <w:szCs w:val="24"/>
            <w:highlight w:val="green"/>
            <w:rPrChange w:id="133" w:author="User123" w:date="2026-01-21T15:39:00Z">
              <w:rPr>
                <w:rFonts w:ascii="GHEA Grapalat" w:eastAsia="Times New Roman" w:hAnsi="GHEA Grapalat" w:cs="Arial"/>
                <w:color w:val="FF0000"/>
                <w:sz w:val="24"/>
                <w:szCs w:val="24"/>
              </w:rPr>
            </w:rPrChange>
          </w:rPr>
          <w:t>մասնագիտական կրթության մակարդակներում</w:t>
        </w:r>
        <w:r w:rsidR="000150DC" w:rsidRPr="00FF3426">
          <w:rPr>
            <w:rFonts w:ascii="GHEA Grapalat" w:eastAsia="Times New Roman" w:hAnsi="GHEA Grapalat" w:cs="Arial"/>
            <w:b/>
            <w:bCs/>
            <w:color w:val="FF0000"/>
            <w:sz w:val="24"/>
            <w:szCs w:val="24"/>
            <w:rPrChange w:id="134" w:author="User123" w:date="2026-01-21T15:39:00Z">
              <w:rPr>
                <w:rFonts w:ascii="GHEA Grapalat" w:eastAsia="Times New Roman" w:hAnsi="GHEA Grapalat" w:cs="Arial"/>
                <w:color w:val="FF0000"/>
                <w:sz w:val="24"/>
                <w:szCs w:val="24"/>
                <w:lang w:val="en-US"/>
              </w:rPr>
            </w:rPrChange>
          </w:rPr>
          <w:t xml:space="preserve">  </w:t>
        </w:r>
      </w:ins>
      <w:ins w:id="135" w:author="User123" w:date="2026-01-21T15:33:00Z">
        <w:r w:rsidR="000150DC" w:rsidRPr="00FF3426">
          <w:rPr>
            <w:rFonts w:ascii="GHEA Grapalat" w:eastAsia="Microsoft Sans Serif" w:hAnsi="GHEA Grapalat" w:cs="Microsoft Sans Serif"/>
            <w:b/>
            <w:bCs/>
            <w:color w:val="FF0000"/>
            <w:sz w:val="24"/>
            <w:szCs w:val="24"/>
            <w:rPrChange w:id="136" w:author="User123" w:date="2026-01-21T15:39:00Z">
              <w:rPr>
                <w:rFonts w:ascii="GHEA Grapalat" w:eastAsia="Microsoft Sans Serif" w:hAnsi="GHEA Grapalat" w:cs="Microsoft Sans Serif"/>
                <w:color w:val="FF0000"/>
                <w:sz w:val="24"/>
                <w:szCs w:val="24"/>
              </w:rPr>
            </w:rPrChange>
          </w:rPr>
          <w:t xml:space="preserve">պետության համար </w:t>
        </w:r>
        <w:r w:rsidR="000150DC" w:rsidRPr="00FF3426">
          <w:rPr>
            <w:rFonts w:ascii="GHEA Grapalat" w:eastAsia="Times New Roman" w:hAnsi="GHEA Grapalat" w:cs="Arial"/>
            <w:b/>
            <w:bCs/>
            <w:color w:val="FF0000"/>
            <w:sz w:val="24"/>
            <w:szCs w:val="24"/>
            <w:rPrChange w:id="137" w:author="User123" w:date="2026-01-21T15:39:00Z">
              <w:rPr>
                <w:rFonts w:ascii="GHEA Grapalat" w:eastAsia="Times New Roman" w:hAnsi="GHEA Grapalat" w:cs="Arial"/>
                <w:color w:val="FF0000"/>
                <w:sz w:val="24"/>
                <w:szCs w:val="24"/>
              </w:rPr>
            </w:rPrChange>
          </w:rPr>
          <w:t xml:space="preserve">առաջնահերթ և կարևոր </w:t>
        </w:r>
        <w:r w:rsidR="000150DC" w:rsidRPr="00FF3426">
          <w:rPr>
            <w:rFonts w:ascii="GHEA Grapalat" w:eastAsia="Times New Roman" w:hAnsi="GHEA Grapalat" w:cs="Arial"/>
            <w:b/>
            <w:bCs/>
            <w:color w:val="FF0000"/>
            <w:sz w:val="24"/>
            <w:szCs w:val="24"/>
            <w:highlight w:val="green"/>
            <w:rPrChange w:id="138" w:author="User123" w:date="2026-01-21T15:39:00Z">
              <w:rPr>
                <w:rFonts w:ascii="GHEA Grapalat" w:eastAsia="Times New Roman" w:hAnsi="GHEA Grapalat" w:cs="Arial"/>
                <w:color w:val="FF0000"/>
                <w:sz w:val="24"/>
                <w:szCs w:val="24"/>
              </w:rPr>
            </w:rPrChange>
          </w:rPr>
          <w:t xml:space="preserve">ոլորտների (գերակա ոլորտ) </w:t>
        </w:r>
      </w:ins>
      <w:ins w:id="139" w:author="User123" w:date="2026-01-21T15:34:00Z">
        <w:r w:rsidR="000150DC" w:rsidRPr="00FF3426">
          <w:rPr>
            <w:rFonts w:ascii="GHEA Grapalat" w:eastAsia="Times New Roman" w:hAnsi="GHEA Grapalat" w:cs="Arial"/>
            <w:b/>
            <w:bCs/>
            <w:color w:val="FF0000"/>
            <w:sz w:val="24"/>
            <w:szCs w:val="24"/>
            <w:highlight w:val="green"/>
            <w:rPrChange w:id="140" w:author="User123" w:date="2026-01-21T15:39:00Z">
              <w:rPr>
                <w:rFonts w:ascii="GHEA Grapalat" w:eastAsia="Times New Roman" w:hAnsi="GHEA Grapalat" w:cs="Arial"/>
                <w:color w:val="FF0000"/>
                <w:sz w:val="24"/>
                <w:szCs w:val="24"/>
                <w:lang w:val="en-US"/>
              </w:rPr>
            </w:rPrChange>
          </w:rPr>
          <w:t xml:space="preserve">և </w:t>
        </w:r>
      </w:ins>
      <w:ins w:id="141" w:author="User123" w:date="2026-01-21T15:37:00Z">
        <w:r w:rsidR="00FF3426" w:rsidRPr="00FF3426">
          <w:rPr>
            <w:rFonts w:ascii="GHEA Grapalat" w:eastAsia="Times New Roman" w:hAnsi="GHEA Grapalat" w:cs="Arial"/>
            <w:b/>
            <w:bCs/>
            <w:color w:val="FF0000"/>
            <w:sz w:val="24"/>
            <w:szCs w:val="24"/>
            <w:highlight w:val="green"/>
            <w:rPrChange w:id="142" w:author="User123" w:date="2026-01-21T15:39:00Z">
              <w:rPr>
                <w:rFonts w:ascii="GHEA Grapalat" w:eastAsia="Times New Roman" w:hAnsi="GHEA Grapalat" w:cs="Arial"/>
                <w:color w:val="FF0000"/>
                <w:sz w:val="24"/>
                <w:szCs w:val="24"/>
                <w:lang w:val="en-US"/>
              </w:rPr>
            </w:rPrChange>
          </w:rPr>
          <w:t xml:space="preserve">դրանց </w:t>
        </w:r>
      </w:ins>
      <w:ins w:id="143" w:author="User123" w:date="2026-01-21T15:33:00Z">
        <w:r w:rsidR="000150DC" w:rsidRPr="00FF3426">
          <w:rPr>
            <w:rFonts w:ascii="GHEA Grapalat" w:eastAsia="Times New Roman" w:hAnsi="GHEA Grapalat" w:cs="Arial"/>
            <w:b/>
            <w:bCs/>
            <w:color w:val="FF0000"/>
            <w:sz w:val="24"/>
            <w:szCs w:val="24"/>
            <w:highlight w:val="green"/>
            <w:rPrChange w:id="144" w:author="User123" w:date="2026-01-21T15:39:00Z">
              <w:rPr>
                <w:rFonts w:ascii="GHEA Grapalat" w:eastAsia="Times New Roman" w:hAnsi="GHEA Grapalat" w:cs="Arial"/>
                <w:color w:val="FF0000"/>
                <w:sz w:val="24"/>
                <w:szCs w:val="24"/>
                <w:lang w:val="en-US"/>
              </w:rPr>
            </w:rPrChange>
          </w:rPr>
          <w:t>որակավորումնե</w:t>
        </w:r>
      </w:ins>
      <w:ins w:id="145" w:author="User123" w:date="2026-01-21T15:34:00Z">
        <w:r w:rsidR="000150DC" w:rsidRPr="00FF3426">
          <w:rPr>
            <w:rFonts w:ascii="GHEA Grapalat" w:eastAsia="Times New Roman" w:hAnsi="GHEA Grapalat" w:cs="Arial"/>
            <w:b/>
            <w:bCs/>
            <w:color w:val="FF0000"/>
            <w:sz w:val="24"/>
            <w:szCs w:val="24"/>
            <w:highlight w:val="green"/>
            <w:rPrChange w:id="146" w:author="User123" w:date="2026-01-21T15:39:00Z">
              <w:rPr>
                <w:rFonts w:ascii="GHEA Grapalat" w:eastAsia="Times New Roman" w:hAnsi="GHEA Grapalat" w:cs="Arial"/>
                <w:color w:val="FF0000"/>
                <w:sz w:val="24"/>
                <w:szCs w:val="24"/>
                <w:lang w:val="en-US"/>
              </w:rPr>
            </w:rPrChange>
          </w:rPr>
          <w:t>րի</w:t>
        </w:r>
        <w:r w:rsidR="000150DC" w:rsidRPr="00FF3426">
          <w:rPr>
            <w:rFonts w:ascii="GHEA Grapalat" w:eastAsia="Times New Roman" w:hAnsi="GHEA Grapalat" w:cs="Arial"/>
            <w:b/>
            <w:bCs/>
            <w:color w:val="FF0000"/>
            <w:sz w:val="24"/>
            <w:szCs w:val="24"/>
            <w:rPrChange w:id="147" w:author="User123" w:date="2026-01-21T15:39:00Z">
              <w:rPr>
                <w:rFonts w:ascii="GHEA Grapalat" w:eastAsia="Times New Roman" w:hAnsi="GHEA Grapalat" w:cs="Arial"/>
                <w:color w:val="FF0000"/>
                <w:sz w:val="24"/>
                <w:szCs w:val="24"/>
                <w:lang w:val="en-US"/>
              </w:rPr>
            </w:rPrChange>
          </w:rPr>
          <w:t xml:space="preserve"> </w:t>
        </w:r>
      </w:ins>
      <w:ins w:id="148" w:author="User123" w:date="2026-01-21T15:33:00Z">
        <w:r w:rsidR="000150DC" w:rsidRPr="00FF3426">
          <w:rPr>
            <w:rFonts w:ascii="GHEA Grapalat" w:eastAsia="Times New Roman" w:hAnsi="GHEA Grapalat" w:cs="Arial"/>
            <w:b/>
            <w:bCs/>
            <w:color w:val="FF0000"/>
            <w:sz w:val="24"/>
            <w:szCs w:val="24"/>
            <w:rPrChange w:id="149" w:author="User123" w:date="2026-01-21T15:39:00Z">
              <w:rPr>
                <w:rFonts w:ascii="GHEA Grapalat" w:eastAsia="Times New Roman" w:hAnsi="GHEA Grapalat" w:cs="Arial"/>
                <w:color w:val="FF0000"/>
                <w:sz w:val="24"/>
                <w:szCs w:val="24"/>
              </w:rPr>
            </w:rPrChange>
          </w:rPr>
          <w:t>տարեկան ցանկը.</w:t>
        </w:r>
      </w:ins>
      <w:bookmarkEnd w:id="102"/>
    </w:p>
    <w:p w14:paraId="0195FF73" w14:textId="248F791C"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հաստատում է պետական և հանրային ՄՈՒՀ-երի՝ յուրաքանչյուր ուսումնական տարվա կրթաթոշակով (լրիվ</w:t>
      </w:r>
      <w:ins w:id="150" w:author="User123" w:date="2026-01-21T14:50:00Z">
        <w:r w:rsidR="00A33957" w:rsidRPr="00A33957">
          <w:rPr>
            <w:rFonts w:ascii="GHEA Grapalat" w:eastAsia="Times New Roman" w:hAnsi="GHEA Grapalat" w:cs="Arial"/>
            <w:color w:val="333333"/>
            <w:sz w:val="24"/>
            <w:szCs w:val="24"/>
            <w:lang w:eastAsia="hy-AM"/>
            <w:rPrChange w:id="151" w:author="User123" w:date="2026-01-21T14:50:00Z">
              <w:rPr>
                <w:rFonts w:ascii="GHEA Grapalat" w:eastAsia="Times New Roman" w:hAnsi="GHEA Grapalat" w:cs="Arial"/>
                <w:color w:val="333333"/>
                <w:sz w:val="24"/>
                <w:szCs w:val="24"/>
                <w:lang w:val="en-US" w:eastAsia="hy-AM"/>
              </w:rPr>
            </w:rPrChange>
          </w:rPr>
          <w:t xml:space="preserve"> </w:t>
        </w:r>
        <w:r w:rsidR="00A33957" w:rsidRPr="00A33957">
          <w:rPr>
            <w:rFonts w:ascii="GHEA Grapalat" w:eastAsia="Times New Roman" w:hAnsi="GHEA Grapalat" w:cs="Arial"/>
            <w:b/>
            <w:bCs/>
            <w:i/>
            <w:iCs/>
            <w:color w:val="333333"/>
            <w:sz w:val="24"/>
            <w:szCs w:val="24"/>
            <w:lang w:eastAsia="hy-AM"/>
            <w:rPrChange w:id="152" w:author="User123" w:date="2026-01-21T14:50:00Z">
              <w:rPr>
                <w:rFonts w:ascii="GHEA Grapalat" w:eastAsia="Times New Roman" w:hAnsi="GHEA Grapalat" w:cs="Arial"/>
                <w:b/>
                <w:bCs/>
                <w:i/>
                <w:iCs/>
                <w:color w:val="333333"/>
                <w:sz w:val="24"/>
                <w:szCs w:val="24"/>
                <w:highlight w:val="yellow"/>
                <w:lang w:eastAsia="hy-AM"/>
              </w:rPr>
            </w:rPrChange>
          </w:rPr>
          <w:t>(ամբողջական)</w:t>
        </w:r>
        <w:r w:rsidR="00A33957" w:rsidRPr="00692C2B">
          <w:rPr>
            <w:rFonts w:ascii="GHEA Grapalat" w:eastAsia="Times New Roman" w:hAnsi="GHEA Grapalat" w:cs="Arial"/>
            <w:b/>
            <w:bCs/>
            <w:i/>
            <w:iCs/>
            <w:color w:val="333333"/>
            <w:sz w:val="24"/>
            <w:szCs w:val="24"/>
            <w:lang w:eastAsia="hy-AM"/>
          </w:rPr>
          <w:t xml:space="preserve"> </w:t>
        </w:r>
      </w:ins>
      <w:r w:rsidRPr="00941907">
        <w:rPr>
          <w:rFonts w:ascii="GHEA Grapalat" w:eastAsia="Times New Roman" w:hAnsi="GHEA Grapalat" w:cs="Arial"/>
          <w:color w:val="333333"/>
          <w:sz w:val="24"/>
          <w:szCs w:val="24"/>
          <w:lang w:eastAsia="hy-AM"/>
        </w:rPr>
        <w:t xml:space="preserve"> կամ մասնակի) ընդունելության տեղերի ձևավորման և ըստ ՄՈՒՀ-երի հատկացնելու կարգը.</w:t>
      </w:r>
    </w:p>
    <w:p w14:paraId="72758716" w14:textId="456646CC"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11) հաստատում է պետական և հանրային ՄՈՒՀ-երի՝ յուրաքանչյուր ուսումնական տարվա </w:t>
      </w:r>
      <w:r w:rsidRPr="00A33957">
        <w:rPr>
          <w:rFonts w:ascii="GHEA Grapalat" w:eastAsia="Times New Roman" w:hAnsi="GHEA Grapalat" w:cs="Arial"/>
          <w:color w:val="333333"/>
          <w:sz w:val="24"/>
          <w:szCs w:val="24"/>
          <w:lang w:eastAsia="hy-AM"/>
        </w:rPr>
        <w:t>լրիվ</w:t>
      </w:r>
      <w:ins w:id="153" w:author="User123" w:date="2026-01-21T14:51:00Z">
        <w:r w:rsidR="00A33957" w:rsidRPr="00A33957">
          <w:rPr>
            <w:rFonts w:ascii="GHEA Grapalat" w:eastAsia="Times New Roman" w:hAnsi="GHEA Grapalat" w:cs="Arial"/>
            <w:color w:val="333333"/>
            <w:sz w:val="24"/>
            <w:szCs w:val="24"/>
            <w:lang w:eastAsia="hy-AM"/>
            <w:rPrChange w:id="154" w:author="User123" w:date="2026-01-21T14:51:00Z">
              <w:rPr>
                <w:rFonts w:ascii="GHEA Grapalat" w:eastAsia="Times New Roman" w:hAnsi="GHEA Grapalat" w:cs="Arial"/>
                <w:color w:val="333333"/>
                <w:sz w:val="24"/>
                <w:szCs w:val="24"/>
                <w:lang w:val="en-US" w:eastAsia="hy-AM"/>
              </w:rPr>
            </w:rPrChange>
          </w:rPr>
          <w:t xml:space="preserve"> </w:t>
        </w:r>
        <w:r w:rsidR="00A33957" w:rsidRPr="00A33957">
          <w:rPr>
            <w:rFonts w:ascii="GHEA Grapalat" w:eastAsia="Times New Roman" w:hAnsi="GHEA Grapalat" w:cs="Arial"/>
            <w:b/>
            <w:bCs/>
            <w:i/>
            <w:iCs/>
            <w:color w:val="333333"/>
            <w:sz w:val="24"/>
            <w:szCs w:val="24"/>
            <w:lang w:eastAsia="hy-AM"/>
            <w:rPrChange w:id="155" w:author="User123" w:date="2026-01-21T14:51:00Z">
              <w:rPr>
                <w:rFonts w:ascii="GHEA Grapalat" w:eastAsia="Times New Roman" w:hAnsi="GHEA Grapalat" w:cs="Arial"/>
                <w:b/>
                <w:bCs/>
                <w:i/>
                <w:iCs/>
                <w:color w:val="333333"/>
                <w:sz w:val="24"/>
                <w:szCs w:val="24"/>
                <w:highlight w:val="yellow"/>
                <w:lang w:eastAsia="hy-AM"/>
              </w:rPr>
            </w:rPrChange>
          </w:rPr>
          <w:t>(ամբողջական)</w:t>
        </w:r>
        <w:r w:rsidR="00A33957" w:rsidRPr="00692C2B">
          <w:rPr>
            <w:rFonts w:ascii="GHEA Grapalat" w:eastAsia="Times New Roman" w:hAnsi="GHEA Grapalat" w:cs="Arial"/>
            <w:b/>
            <w:bCs/>
            <w:i/>
            <w:iCs/>
            <w:color w:val="333333"/>
            <w:sz w:val="24"/>
            <w:szCs w:val="24"/>
            <w:lang w:eastAsia="hy-AM"/>
          </w:rPr>
          <w:t xml:space="preserve"> </w:t>
        </w:r>
      </w:ins>
      <w:r w:rsidRPr="00941907">
        <w:rPr>
          <w:rFonts w:ascii="GHEA Grapalat" w:eastAsia="Times New Roman" w:hAnsi="GHEA Grapalat" w:cs="Arial"/>
          <w:color w:val="333333"/>
          <w:sz w:val="24"/>
          <w:szCs w:val="24"/>
          <w:lang w:eastAsia="hy-AM"/>
        </w:rPr>
        <w:t xml:space="preserve"> կամ մասնակի կրթաթոշակի ձևով ընդունելության տեղերը՝ ըստ որակավորումների (ուղղվածության).</w:t>
      </w:r>
    </w:p>
    <w:p w14:paraId="21CC4C8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հաստատում է պետական և հանրային ՄՈՒՀ-երի՝ նպատակային ուսուցման, այդ թվում՝ պետության համար առաջնահերթություն և կարևորություն ներկայացնող որակավորումներով կամ սահմանամերձ կամ բարձրլեռնային բնակավայրերի քաղաքացիների ընդունելության ու գործուղման կարգը.</w:t>
      </w:r>
    </w:p>
    <w:p w14:paraId="35A1C8D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հաստատում է մասնագիտական կրթության համապատասխան մակարդակի որակավորումը հավաստող դիպլոմի և դրա հավելվածի ձևերը.</w:t>
      </w:r>
    </w:p>
    <w:p w14:paraId="1AA1BC9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հաստատում է միջին մասնագիտական ուսումնական հաստատությունների բարձր առաջադիմություն ցուցաբերած շրջանավարտների` բարձրագույն ուսումնական հաստատություններում համապատասխան մասնագիտությամբ կրթությունը շարունակելու կարգը.</w:t>
      </w:r>
    </w:p>
    <w:p w14:paraId="49CD9FD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հաստատում է ՄՈՒՀ-եր օտարերկրյա քաղաքացիների ընդունելության</w:t>
      </w:r>
      <w:r w:rsidRPr="00941907">
        <w:rPr>
          <w:rFonts w:ascii="Calibri" w:eastAsia="Times New Roman" w:hAnsi="Calibri" w:cs="Calibri"/>
          <w:color w:val="333333"/>
          <w:sz w:val="24"/>
          <w:szCs w:val="24"/>
          <w:lang w:eastAsia="hy-AM"/>
        </w:rPr>
        <w:t> </w:t>
      </w:r>
      <w:hyperlink r:id="rId7" w:tgtFrame="_blank" w:history="1">
        <w:r w:rsidRPr="00941907">
          <w:rPr>
            <w:rFonts w:ascii="GHEA Grapalat" w:eastAsia="Times New Roman" w:hAnsi="GHEA Grapalat" w:cs="Arial"/>
            <w:color w:val="0000FF"/>
            <w:sz w:val="24"/>
            <w:szCs w:val="24"/>
            <w:lang w:eastAsia="hy-AM"/>
          </w:rPr>
          <w:t>կարգը.</w:t>
        </w:r>
      </w:hyperlink>
    </w:p>
    <w:p w14:paraId="7079B58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16) իրականացնում է օրենքով սահմանված այլ լիազորություններ։</w:t>
      </w:r>
    </w:p>
    <w:p w14:paraId="0836AFC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54BE708C" w14:textId="77777777" w:rsidTr="00941907">
        <w:trPr>
          <w:tblCellSpacing w:w="7" w:type="dxa"/>
        </w:trPr>
        <w:tc>
          <w:tcPr>
            <w:tcW w:w="2025" w:type="dxa"/>
            <w:shd w:val="clear" w:color="auto" w:fill="FFFFFF"/>
            <w:hideMark/>
          </w:tcPr>
          <w:p w14:paraId="350218C5"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bookmarkStart w:id="156" w:name="197834_2"/>
            <w:bookmarkEnd w:id="156"/>
            <w:r w:rsidRPr="00941907">
              <w:rPr>
                <w:rFonts w:ascii="GHEA Grapalat" w:eastAsia="Times New Roman" w:hAnsi="GHEA Grapalat" w:cs="Arial"/>
                <w:b/>
                <w:bCs/>
                <w:color w:val="333333"/>
                <w:sz w:val="24"/>
                <w:szCs w:val="24"/>
                <w:lang w:eastAsia="hy-AM"/>
              </w:rPr>
              <w:t>Հոդված 19.</w:t>
            </w:r>
            <w:bookmarkStart w:id="157" w:name="197834_1"/>
            <w:bookmarkStart w:id="158" w:name="200401_6"/>
            <w:bookmarkStart w:id="159" w:name="211846_6"/>
            <w:bookmarkStart w:id="160" w:name="195863_0"/>
            <w:bookmarkStart w:id="161" w:name="200401_4"/>
            <w:bookmarkEnd w:id="157"/>
            <w:bookmarkEnd w:id="158"/>
            <w:bookmarkEnd w:id="159"/>
            <w:bookmarkEnd w:id="160"/>
            <w:bookmarkEnd w:id="161"/>
          </w:p>
        </w:tc>
        <w:tc>
          <w:tcPr>
            <w:tcW w:w="0" w:type="auto"/>
            <w:shd w:val="clear" w:color="auto" w:fill="FFFFFF"/>
            <w:hideMark/>
          </w:tcPr>
          <w:p w14:paraId="2C7D0F3D"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w:t>
            </w:r>
            <w:r w:rsidRPr="00941907">
              <w:rPr>
                <w:rFonts w:ascii="Calibri" w:eastAsia="Times New Roman" w:hAnsi="Calibri" w:cs="Calibri"/>
                <w:b/>
                <w:bCs/>
                <w:color w:val="333333"/>
                <w:sz w:val="24"/>
                <w:szCs w:val="24"/>
                <w:lang w:eastAsia="hy-AM"/>
              </w:rPr>
              <w:t> </w:t>
            </w:r>
            <w:bookmarkStart w:id="162" w:name="210971_4"/>
            <w:bookmarkEnd w:id="162"/>
            <w:r w:rsidRPr="00941907">
              <w:rPr>
                <w:rFonts w:ascii="GHEA Grapalat" w:eastAsia="Times New Roman" w:hAnsi="GHEA Grapalat" w:cs="GHEA Grapalat"/>
                <w:b/>
                <w:bCs/>
                <w:color w:val="333333"/>
                <w:sz w:val="24"/>
                <w:szCs w:val="24"/>
                <w:lang w:eastAsia="hy-AM"/>
              </w:rPr>
              <w:t>կրթության</w:t>
            </w:r>
            <w:r w:rsidRPr="00941907">
              <w:rPr>
                <w:rFonts w:ascii="GHEA Grapalat" w:eastAsia="Times New Roman" w:hAnsi="GHEA Grapalat" w:cs="Arial"/>
                <w:b/>
                <w:bCs/>
                <w:color w:val="333333"/>
                <w:sz w:val="24"/>
                <w:szCs w:val="24"/>
                <w:lang w:eastAsia="hy-AM"/>
              </w:rPr>
              <w:t xml:space="preserve"> </w:t>
            </w:r>
            <w:r w:rsidRPr="00941907">
              <w:rPr>
                <w:rFonts w:ascii="GHEA Grapalat" w:eastAsia="Times New Roman" w:hAnsi="GHEA Grapalat" w:cs="GHEA Grapalat"/>
                <w:b/>
                <w:bCs/>
                <w:color w:val="333333"/>
                <w:sz w:val="24"/>
                <w:szCs w:val="24"/>
                <w:lang w:eastAsia="hy-AM"/>
              </w:rPr>
              <w:t>և</w:t>
            </w:r>
            <w:r w:rsidRPr="00941907">
              <w:rPr>
                <w:rFonts w:ascii="GHEA Grapalat" w:eastAsia="Times New Roman" w:hAnsi="GHEA Grapalat" w:cs="Arial"/>
                <w:b/>
                <w:bCs/>
                <w:color w:val="333333"/>
                <w:sz w:val="24"/>
                <w:szCs w:val="24"/>
                <w:lang w:eastAsia="hy-AM"/>
              </w:rPr>
              <w:t xml:space="preserve"> </w:t>
            </w:r>
            <w:r w:rsidRPr="00941907">
              <w:rPr>
                <w:rFonts w:ascii="GHEA Grapalat" w:eastAsia="Times New Roman" w:hAnsi="GHEA Grapalat" w:cs="GHEA Grapalat"/>
                <w:b/>
                <w:bCs/>
                <w:color w:val="333333"/>
                <w:sz w:val="24"/>
                <w:szCs w:val="24"/>
                <w:lang w:eastAsia="hy-AM"/>
              </w:rPr>
              <w:t>ուսուցման</w:t>
            </w:r>
            <w:r w:rsidRPr="00941907">
              <w:rPr>
                <w:rFonts w:ascii="GHEA Grapalat" w:eastAsia="Times New Roman" w:hAnsi="GHEA Grapalat" w:cs="Arial"/>
                <w:b/>
                <w:bCs/>
                <w:color w:val="333333"/>
                <w:sz w:val="24"/>
                <w:szCs w:val="24"/>
                <w:lang w:eastAsia="hy-AM"/>
              </w:rPr>
              <w:t xml:space="preserve"> </w:t>
            </w:r>
            <w:r w:rsidRPr="00941907">
              <w:rPr>
                <w:rFonts w:ascii="GHEA Grapalat" w:eastAsia="Times New Roman" w:hAnsi="GHEA Grapalat" w:cs="GHEA Grapalat"/>
                <w:b/>
                <w:bCs/>
                <w:color w:val="333333"/>
                <w:sz w:val="24"/>
                <w:szCs w:val="24"/>
                <w:lang w:eastAsia="hy-AM"/>
              </w:rPr>
              <w:t>բնա</w:t>
            </w:r>
            <w:r w:rsidRPr="00941907">
              <w:rPr>
                <w:rFonts w:ascii="GHEA Grapalat" w:eastAsia="Times New Roman" w:hAnsi="GHEA Grapalat" w:cs="Arial"/>
                <w:b/>
                <w:bCs/>
                <w:color w:val="333333"/>
                <w:sz w:val="24"/>
                <w:szCs w:val="24"/>
                <w:lang w:eastAsia="hy-AM"/>
              </w:rPr>
              <w:t>գավառում կրթության պետական կառավարման լիազոր մարմնի իրավասությունները</w:t>
            </w:r>
          </w:p>
        </w:tc>
      </w:tr>
    </w:tbl>
    <w:p w14:paraId="28F09F7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3221CA8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ՄԿՈՒ բնագավառում կրթության պետական կառավարման լիազոր մարմնի իրավասություններն են՝</w:t>
      </w:r>
    </w:p>
    <w:p w14:paraId="55638F62" w14:textId="016DA727" w:rsidR="00941907" w:rsidRDefault="00941907" w:rsidP="00941907">
      <w:pPr>
        <w:shd w:val="clear" w:color="auto" w:fill="FFFFFF"/>
        <w:spacing w:after="0" w:line="240" w:lineRule="auto"/>
        <w:ind w:firstLine="375"/>
        <w:jc w:val="both"/>
        <w:rPr>
          <w:ins w:id="163" w:author="User123" w:date="2026-01-21T15:43: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հաստատում է ոլորտային որակավորման շրջանակի մասնագիտական կրթության յուրաքանչյուր որակավորման շրջանակային նկարագիրը.</w:t>
      </w:r>
    </w:p>
    <w:p w14:paraId="66B2294E" w14:textId="116949A3" w:rsidR="00BF2102" w:rsidRPr="00392930" w:rsidDel="00392930" w:rsidRDefault="00BF2102">
      <w:pPr>
        <w:spacing w:line="360" w:lineRule="auto"/>
        <w:ind w:firstLine="284"/>
        <w:jc w:val="both"/>
        <w:rPr>
          <w:del w:id="164" w:author="User123" w:date="2026-01-21T16:30:00Z"/>
          <w:rFonts w:ascii="GHEA Grapalat" w:eastAsia="Times New Roman" w:hAnsi="GHEA Grapalat" w:cs="Arial"/>
          <w:b/>
          <w:bCs/>
          <w:i/>
          <w:iCs/>
          <w:color w:val="333333"/>
          <w:sz w:val="24"/>
          <w:szCs w:val="24"/>
          <w:lang w:eastAsia="hy-AM"/>
          <w:rPrChange w:id="165" w:author="User123" w:date="2026-01-21T16:30:00Z">
            <w:rPr>
              <w:del w:id="166" w:author="User123" w:date="2026-01-21T16:30:00Z"/>
              <w:rFonts w:ascii="GHEA Grapalat" w:eastAsia="Times New Roman" w:hAnsi="GHEA Grapalat" w:cs="Arial"/>
              <w:color w:val="333333"/>
              <w:sz w:val="24"/>
              <w:szCs w:val="24"/>
              <w:lang w:eastAsia="hy-AM"/>
            </w:rPr>
          </w:rPrChange>
        </w:rPr>
        <w:pPrChange w:id="167" w:author="User123" w:date="2026-01-21T16:30:00Z">
          <w:pPr>
            <w:shd w:val="clear" w:color="auto" w:fill="FFFFFF"/>
            <w:spacing w:after="0" w:line="240" w:lineRule="auto"/>
            <w:ind w:firstLine="375"/>
            <w:jc w:val="both"/>
          </w:pPr>
        </w:pPrChange>
      </w:pPr>
      <w:ins w:id="168" w:author="User123" w:date="2026-01-21T15:43:00Z">
        <w:r w:rsidRPr="00392930">
          <w:rPr>
            <w:rFonts w:ascii="GHEA Grapalat" w:eastAsia="Times New Roman" w:hAnsi="GHEA Grapalat" w:cs="Times New Roman"/>
            <w:b/>
            <w:bCs/>
            <w:i/>
            <w:iCs/>
            <w:color w:val="000000"/>
            <w:sz w:val="24"/>
            <w:szCs w:val="24"/>
            <w:lang w:eastAsia="ru-RU"/>
            <w:rPrChange w:id="169" w:author="User123" w:date="2026-01-21T16:30:00Z">
              <w:rPr>
                <w:rFonts w:ascii="GHEA Grapalat" w:eastAsia="Times New Roman" w:hAnsi="GHEA Grapalat" w:cs="Times New Roman"/>
                <w:color w:val="000000"/>
                <w:sz w:val="24"/>
                <w:szCs w:val="24"/>
                <w:lang w:eastAsia="ru-RU"/>
              </w:rPr>
            </w:rPrChange>
          </w:rPr>
          <w:t>1.1)</w:t>
        </w:r>
        <w:r w:rsidRPr="00392930">
          <w:rPr>
            <w:rFonts w:ascii="GHEA Grapalat" w:eastAsia="Times New Roman" w:hAnsi="GHEA Grapalat" w:cs="Times New Roman"/>
            <w:b/>
            <w:bCs/>
            <w:i/>
            <w:iCs/>
            <w:color w:val="000000"/>
            <w:sz w:val="24"/>
            <w:szCs w:val="24"/>
            <w:lang w:eastAsia="ru-RU"/>
            <w:rPrChange w:id="170" w:author="User123" w:date="2026-01-21T16:30:00Z">
              <w:rPr>
                <w:rFonts w:ascii="GHEA Grapalat" w:eastAsia="Times New Roman" w:hAnsi="GHEA Grapalat" w:cs="Times New Roman"/>
                <w:color w:val="000000"/>
                <w:sz w:val="24"/>
                <w:szCs w:val="24"/>
                <w:lang w:eastAsia="ru-RU"/>
              </w:rPr>
            </w:rPrChange>
          </w:rPr>
          <w:tab/>
          <w:t xml:space="preserve">հաստատում է մասնագիտական կրթական ծրագրի համապատասխան մակարդակի ոլորտային որակավորումների շրջանակի բնութագրերի և ցանկերի, </w:t>
        </w:r>
        <w:r w:rsidRPr="00392930">
          <w:rPr>
            <w:rFonts w:ascii="GHEA Grapalat" w:eastAsia="Times New Roman" w:hAnsi="GHEA Grapalat" w:cs="Times New Roman"/>
            <w:b/>
            <w:bCs/>
            <w:i/>
            <w:iCs/>
            <w:color w:val="000000"/>
            <w:sz w:val="24"/>
            <w:szCs w:val="24"/>
            <w:lang w:eastAsia="ru-RU"/>
            <w:rPrChange w:id="171" w:author="User123" w:date="2026-01-21T16:30:00Z">
              <w:rPr>
                <w:rFonts w:ascii="GHEA Grapalat" w:eastAsia="Times New Roman" w:hAnsi="GHEA Grapalat" w:cs="Times New Roman"/>
                <w:color w:val="000000"/>
                <w:sz w:val="24"/>
                <w:szCs w:val="24"/>
                <w:lang w:eastAsia="ru-RU"/>
              </w:rPr>
            </w:rPrChange>
          </w:rPr>
          <w:lastRenderedPageBreak/>
          <w:t>համապատասխան մակարդակի որակավորումների շրջանակային նկարագրի,  որակավորումն ապահովող կրթական ծրագրի և  դրա ուսումնամեթոդական փաթեթի (ուսումնական մոդուլները, ուսումնական պլանները), ինչպես նաև հիմնական կրթության հիմքով որոշակի որակավորման ծրագիրն իրականացնելու դեպքում՝ միջնակարգ կրթության երրորդ մակարդակի պետական պարտադիր առարկաների (կարողունակությունների) ցանկն ու ծավալը մշակելու կարգն ու մեթոդաբանությունը.».</w:t>
        </w:r>
      </w:ins>
    </w:p>
    <w:p w14:paraId="6780837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սահմանում է ՄԿՈՒ ոլորտում կրեդիտների կուտակման և փոխանցման համակարգի ներդրման և գործարկման կարգը.</w:t>
      </w:r>
    </w:p>
    <w:p w14:paraId="4841009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սահմանում է աշխատանքի վրա հիմնված ուսումնառության ձևերի իրականացման կարգն ու մեթոդաբանությունը.</w:t>
      </w:r>
    </w:p>
    <w:p w14:paraId="00BF905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հաստատում է փորձարկվող կրթական ծրագրերի երաշխավորման պայմանները, նախագծերի փորձարկման, հաստատման, ինչպես նաև վաղաժամկետ դադարեցման հիմքերն ու կարգը.</w:t>
      </w:r>
    </w:p>
    <w:p w14:paraId="501064D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հաստատում է փորձարարական ծրագրերը և նախագծերը, իսկ համապատասխան հիմքերի առկայության դեպքում վաղաժամկետ դադարեցնում է դրանք.</w:t>
      </w:r>
    </w:p>
    <w:p w14:paraId="1FFA72A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իրականացնում է մասնագիտական կրթական ծրագրի իրականացման իրավունքի և որակավորման լիցենզավորումը.</w:t>
      </w:r>
    </w:p>
    <w:p w14:paraId="660CC24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սահմանում է պետական ՄՈՒՀ-ի խորհրդի անդամին ներկայացվող նվազագույն պահանջները, առաջադրման, փոխարինման և լիազորությունների դադարման ու դադարեցման կարգը.</w:t>
      </w:r>
    </w:p>
    <w:p w14:paraId="12865A0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սահմանում է պետական ՄՈՒՀ-ի զարգացման ռազմավարական ծրագրի մշակման, հաստատման և այդ ծրագրի կատարման մասին հաշվետվությունների ներկայացման կարգը.</w:t>
      </w:r>
    </w:p>
    <w:p w14:paraId="473809B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սահմանում է ՄՈՒՀ-ի ղեկավարման իրավունքի հավաստագրման քննության կազմակերպման և հավաստագրման, հավաստագրման հանձնաժողովի կազմավորման և գործունեության կարգը.</w:t>
      </w:r>
    </w:p>
    <w:p w14:paraId="4BD9AF8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սահմանում է ՄԿՈՒ համակարգի գործունեության մշտադիտարկման և գնահատման իրականացման կարգը.</w:t>
      </w:r>
    </w:p>
    <w:p w14:paraId="792EFBF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սահմանում է համապատասխան մակարդակի որակավորման կրթական ծրագրի կազմակերպման նախահաշվի կազմման չափանիշները.</w:t>
      </w:r>
    </w:p>
    <w:p w14:paraId="1A86437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սահմանում է ՄՈՒՀ ընդունելության</w:t>
      </w:r>
      <w:r w:rsidRPr="00941907">
        <w:rPr>
          <w:rFonts w:ascii="Calibri" w:eastAsia="Times New Roman" w:hAnsi="Calibri" w:cs="Calibri"/>
          <w:color w:val="333333"/>
          <w:sz w:val="24"/>
          <w:szCs w:val="24"/>
          <w:lang w:eastAsia="hy-AM"/>
        </w:rPr>
        <w:t> </w:t>
      </w:r>
      <w:hyperlink r:id="rId8" w:tgtFrame="_blank" w:history="1">
        <w:r w:rsidRPr="00941907">
          <w:rPr>
            <w:rFonts w:ascii="GHEA Grapalat" w:eastAsia="Times New Roman" w:hAnsi="GHEA Grapalat" w:cs="Arial"/>
            <w:color w:val="0000FF"/>
            <w:sz w:val="24"/>
            <w:szCs w:val="24"/>
            <w:lang w:eastAsia="hy-AM"/>
          </w:rPr>
          <w:t>կարգը.</w:t>
        </w:r>
      </w:hyperlink>
    </w:p>
    <w:p w14:paraId="2BD6562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սահմանում է մեկից ավելի մասնագիտական կրթություն ստանալու կարգը.</w:t>
      </w:r>
    </w:p>
    <w:p w14:paraId="58B361D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սահմանում է ուսանողների ուսումնառությունը դադարեցնելու, ինչպես նաև ուսումնառությունը դադարեցրած անձի ուսանողական իրավունքի վերականգնման կարգը.</w:t>
      </w:r>
    </w:p>
    <w:p w14:paraId="74BE63B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սահմանում է ՄՈՒՀ-ից այլ ՄՈՒՀ ուսանողի տեղափոխման կարգը.</w:t>
      </w:r>
    </w:p>
    <w:p w14:paraId="4704CDD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16) սահմանում է ՄՈՒՀ-ի ուսանողին ակադեմիական արձակուրդ տրամադրելու հիմքերը, կարգը և ժամկետները.</w:t>
      </w:r>
    </w:p>
    <w:p w14:paraId="1E5A2AFE" w14:textId="3C9B3D54"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17) սահմանում է ՄՈՒՀ-ի </w:t>
      </w:r>
      <w:del w:id="172" w:author="User123" w:date="2026-01-21T16:22:00Z">
        <w:r w:rsidRPr="00941907" w:rsidDel="007F2DC4">
          <w:rPr>
            <w:rFonts w:ascii="GHEA Grapalat" w:eastAsia="Times New Roman" w:hAnsi="GHEA Grapalat" w:cs="Arial"/>
            <w:color w:val="333333"/>
            <w:sz w:val="24"/>
            <w:szCs w:val="24"/>
            <w:lang w:eastAsia="hy-AM"/>
          </w:rPr>
          <w:delText>մանկավարժական</w:delText>
        </w:r>
      </w:del>
      <w:del w:id="173" w:author="User123" w:date="2026-01-21T15:45:00Z">
        <w:r w:rsidRPr="00941907" w:rsidDel="00BF2102">
          <w:rPr>
            <w:rFonts w:ascii="GHEA Grapalat" w:eastAsia="Times New Roman" w:hAnsi="GHEA Grapalat" w:cs="Arial"/>
            <w:color w:val="333333"/>
            <w:sz w:val="24"/>
            <w:szCs w:val="24"/>
            <w:lang w:eastAsia="hy-AM"/>
          </w:rPr>
          <w:delText xml:space="preserve"> և </w:delText>
        </w:r>
      </w:del>
      <w:r w:rsidRPr="00941907">
        <w:rPr>
          <w:rFonts w:ascii="GHEA Grapalat" w:eastAsia="Times New Roman" w:hAnsi="GHEA Grapalat" w:cs="Arial"/>
          <w:color w:val="333333"/>
          <w:sz w:val="24"/>
          <w:szCs w:val="24"/>
          <w:lang w:eastAsia="hy-AM"/>
        </w:rPr>
        <w:t>վարչական</w:t>
      </w:r>
      <w:ins w:id="174" w:author="User123" w:date="2026-01-21T15:44:00Z">
        <w:r w:rsidR="00BF2102" w:rsidRPr="00BF2102">
          <w:rPr>
            <w:rFonts w:ascii="GHEA Grapalat" w:eastAsia="Times New Roman" w:hAnsi="GHEA Grapalat" w:cs="Arial"/>
            <w:color w:val="333333"/>
            <w:sz w:val="24"/>
            <w:szCs w:val="24"/>
            <w:lang w:eastAsia="hy-AM"/>
            <w:rPrChange w:id="175" w:author="User123" w:date="2026-01-21T15:44:00Z">
              <w:rPr>
                <w:rFonts w:ascii="GHEA Grapalat" w:eastAsia="Times New Roman" w:hAnsi="GHEA Grapalat" w:cs="Arial"/>
                <w:color w:val="333333"/>
                <w:sz w:val="24"/>
                <w:szCs w:val="24"/>
                <w:lang w:val="en-US" w:eastAsia="hy-AM"/>
              </w:rPr>
            </w:rPrChange>
          </w:rPr>
          <w:t xml:space="preserve">, </w:t>
        </w:r>
        <w:r w:rsidR="00BF2102" w:rsidRPr="00392930">
          <w:rPr>
            <w:rFonts w:ascii="GHEA Grapalat" w:eastAsia="Times New Roman" w:hAnsi="GHEA Grapalat" w:cs="Arial"/>
            <w:b/>
            <w:bCs/>
            <w:i/>
            <w:iCs/>
            <w:color w:val="333333"/>
            <w:sz w:val="24"/>
            <w:szCs w:val="24"/>
            <w:lang w:eastAsia="hy-AM"/>
            <w:rPrChange w:id="176" w:author="User123" w:date="2026-01-21T16:30:00Z">
              <w:rPr>
                <w:rFonts w:ascii="GHEA Grapalat" w:eastAsia="Times New Roman" w:hAnsi="GHEA Grapalat" w:cs="Arial"/>
                <w:color w:val="333333"/>
                <w:sz w:val="24"/>
                <w:szCs w:val="24"/>
                <w:lang w:val="en-US" w:eastAsia="hy-AM"/>
              </w:rPr>
            </w:rPrChange>
          </w:rPr>
          <w:t xml:space="preserve">կառավարման գործառույթ իրականացնող և ուսումնաօժանդակ </w:t>
        </w:r>
      </w:ins>
      <w:r w:rsidRPr="00941907">
        <w:rPr>
          <w:rFonts w:ascii="GHEA Grapalat" w:eastAsia="Times New Roman" w:hAnsi="GHEA Grapalat" w:cs="Arial"/>
          <w:color w:val="333333"/>
          <w:sz w:val="24"/>
          <w:szCs w:val="24"/>
          <w:lang w:eastAsia="hy-AM"/>
        </w:rPr>
        <w:t>պաշտոններին ներկայացվող հիմնական չափանիշները.</w:t>
      </w:r>
    </w:p>
    <w:p w14:paraId="0430235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18) սահմանում է ՄՈՒՀ-ի մանկավարժական աշխատողի թափուր տեղի համար մրցույթի կարգը, մրցույթ չհայտարարելու դեպքերը.</w:t>
      </w:r>
    </w:p>
    <w:p w14:paraId="45C8D55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19) հաստատում է ՄՈՒՀ-ի մանկավարժական աշխատողների վերապատրաստումների</w:t>
      </w:r>
      <w:r w:rsidRPr="00941907">
        <w:rPr>
          <w:rFonts w:ascii="Calibri" w:eastAsia="Times New Roman" w:hAnsi="Calibri" w:cs="Calibri"/>
          <w:color w:val="333333"/>
          <w:sz w:val="24"/>
          <w:szCs w:val="24"/>
          <w:lang w:eastAsia="hy-AM"/>
        </w:rPr>
        <w:t> </w:t>
      </w:r>
      <w:hyperlink r:id="rId9" w:tgtFrame="_blank" w:history="1">
        <w:r w:rsidRPr="00941907">
          <w:rPr>
            <w:rFonts w:ascii="GHEA Grapalat" w:eastAsia="Times New Roman" w:hAnsi="GHEA Grapalat" w:cs="Arial"/>
            <w:color w:val="0000FF"/>
            <w:sz w:val="24"/>
            <w:szCs w:val="24"/>
            <w:lang w:eastAsia="hy-AM"/>
          </w:rPr>
          <w:t>կարգն</w:t>
        </w:r>
      </w:hyperlink>
      <w:r w:rsidRPr="00941907">
        <w:rPr>
          <w:rFonts w:ascii="Calibri" w:eastAsia="Times New Roman" w:hAnsi="Calibri" w:cs="Calibri"/>
          <w:color w:val="333333"/>
          <w:sz w:val="24"/>
          <w:szCs w:val="24"/>
          <w:lang w:eastAsia="hy-AM"/>
        </w:rPr>
        <w:t> </w:t>
      </w:r>
      <w:r w:rsidRPr="00941907">
        <w:rPr>
          <w:rFonts w:ascii="GHEA Grapalat" w:eastAsia="Times New Roman" w:hAnsi="GHEA Grapalat" w:cs="GHEA Grapalat"/>
          <w:color w:val="333333"/>
          <w:sz w:val="24"/>
          <w:szCs w:val="24"/>
          <w:lang w:eastAsia="hy-AM"/>
        </w:rPr>
        <w:t>ու</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ժամանակացույցը</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ծրագրային</w:t>
      </w:r>
      <w:r w:rsidRPr="00941907">
        <w:rPr>
          <w:rFonts w:ascii="GHEA Grapalat" w:eastAsia="Times New Roman" w:hAnsi="GHEA Grapalat" w:cs="Arial"/>
          <w:color w:val="333333"/>
          <w:sz w:val="24"/>
          <w:szCs w:val="24"/>
          <w:lang w:eastAsia="hy-AM"/>
        </w:rPr>
        <w:t xml:space="preserve"> </w:t>
      </w:r>
      <w:r w:rsidRPr="00941907">
        <w:rPr>
          <w:rFonts w:ascii="GHEA Grapalat" w:eastAsia="Times New Roman" w:hAnsi="GHEA Grapalat" w:cs="GHEA Grapalat"/>
          <w:color w:val="333333"/>
          <w:sz w:val="24"/>
          <w:szCs w:val="24"/>
          <w:lang w:eastAsia="hy-AM"/>
        </w:rPr>
        <w:t>ուղղությունները</w:t>
      </w:r>
      <w:r w:rsidRPr="00941907">
        <w:rPr>
          <w:rFonts w:ascii="GHEA Grapalat" w:eastAsia="Times New Roman" w:hAnsi="GHEA Grapalat" w:cs="Arial"/>
          <w:color w:val="333333"/>
          <w:sz w:val="24"/>
          <w:szCs w:val="24"/>
          <w:lang w:eastAsia="hy-AM"/>
        </w:rPr>
        <w:t>.</w:t>
      </w:r>
    </w:p>
    <w:p w14:paraId="44AD337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20) սահմանում է ՄՈՒՀ-երի մանկավարժական աշխատողների ատեստավորման, ատեստավորման հանձնաժողովների ձևավորման և դրանց գործունեության</w:t>
      </w:r>
      <w:r w:rsidRPr="00941907">
        <w:rPr>
          <w:rFonts w:ascii="Calibri" w:eastAsia="Times New Roman" w:hAnsi="Calibri" w:cs="Calibri"/>
          <w:color w:val="333333"/>
          <w:sz w:val="24"/>
          <w:szCs w:val="24"/>
          <w:lang w:eastAsia="hy-AM"/>
        </w:rPr>
        <w:t> </w:t>
      </w:r>
      <w:hyperlink r:id="rId10" w:tgtFrame="_blank" w:history="1">
        <w:r w:rsidRPr="00941907">
          <w:rPr>
            <w:rFonts w:ascii="GHEA Grapalat" w:eastAsia="Times New Roman" w:hAnsi="GHEA Grapalat" w:cs="Arial"/>
            <w:color w:val="0000FF"/>
            <w:sz w:val="24"/>
            <w:szCs w:val="24"/>
            <w:lang w:eastAsia="hy-AM"/>
          </w:rPr>
          <w:t>կարգը</w:t>
        </w:r>
      </w:hyperlink>
      <w:r w:rsidRPr="00941907">
        <w:rPr>
          <w:rFonts w:ascii="GHEA Grapalat" w:eastAsia="Times New Roman" w:hAnsi="GHEA Grapalat" w:cs="Arial"/>
          <w:color w:val="333333"/>
          <w:sz w:val="24"/>
          <w:szCs w:val="24"/>
          <w:lang w:eastAsia="hy-AM"/>
        </w:rPr>
        <w:t>.</w:t>
      </w:r>
    </w:p>
    <w:p w14:paraId="439B187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21) սահմանում է մանկավարժական աշխատողների տարակարգի շնորհման</w:t>
      </w:r>
      <w:r w:rsidRPr="00941907">
        <w:rPr>
          <w:rFonts w:ascii="Calibri" w:eastAsia="Times New Roman" w:hAnsi="Calibri" w:cs="Calibri"/>
          <w:color w:val="333333"/>
          <w:sz w:val="24"/>
          <w:szCs w:val="24"/>
          <w:lang w:eastAsia="hy-AM"/>
        </w:rPr>
        <w:t> </w:t>
      </w:r>
      <w:hyperlink r:id="rId11" w:tgtFrame="_blank" w:history="1">
        <w:r w:rsidRPr="00941907">
          <w:rPr>
            <w:rFonts w:ascii="GHEA Grapalat" w:eastAsia="Times New Roman" w:hAnsi="GHEA Grapalat" w:cs="Arial"/>
            <w:color w:val="0000FF"/>
            <w:sz w:val="24"/>
            <w:szCs w:val="24"/>
            <w:lang w:eastAsia="hy-AM"/>
          </w:rPr>
          <w:t>կարգը</w:t>
        </w:r>
      </w:hyperlink>
      <w:r w:rsidRPr="00941907">
        <w:rPr>
          <w:rFonts w:ascii="GHEA Grapalat" w:eastAsia="Times New Roman" w:hAnsi="GHEA Grapalat" w:cs="Arial"/>
          <w:color w:val="333333"/>
          <w:sz w:val="24"/>
          <w:szCs w:val="24"/>
          <w:lang w:eastAsia="hy-AM"/>
        </w:rPr>
        <w:t>, տարակարգի շնորհման հանձնաժողովի ձևավորման, դրա գործունեության և տարակարգերի շնորհման համար անհրաժեշտ փաստաթղթերի</w:t>
      </w:r>
      <w:r w:rsidRPr="00941907">
        <w:rPr>
          <w:rFonts w:ascii="Calibri" w:eastAsia="Times New Roman" w:hAnsi="Calibri" w:cs="Calibri"/>
          <w:color w:val="333333"/>
          <w:sz w:val="24"/>
          <w:szCs w:val="24"/>
          <w:lang w:eastAsia="hy-AM"/>
        </w:rPr>
        <w:t> </w:t>
      </w:r>
      <w:hyperlink r:id="rId12" w:tgtFrame="_blank" w:history="1">
        <w:r w:rsidRPr="00941907">
          <w:rPr>
            <w:rFonts w:ascii="GHEA Grapalat" w:eastAsia="Times New Roman" w:hAnsi="GHEA Grapalat" w:cs="Arial"/>
            <w:color w:val="0000FF"/>
            <w:sz w:val="24"/>
            <w:szCs w:val="24"/>
            <w:lang w:eastAsia="hy-AM"/>
          </w:rPr>
          <w:t>ցանկը</w:t>
        </w:r>
      </w:hyperlink>
      <w:r w:rsidRPr="00941907">
        <w:rPr>
          <w:rFonts w:ascii="GHEA Grapalat" w:eastAsia="Times New Roman" w:hAnsi="GHEA Grapalat" w:cs="Arial"/>
          <w:color w:val="333333"/>
          <w:sz w:val="24"/>
          <w:szCs w:val="24"/>
          <w:lang w:eastAsia="hy-AM"/>
        </w:rPr>
        <w:t>, տարակարգի բնութագրիչները.</w:t>
      </w:r>
    </w:p>
    <w:p w14:paraId="30058F3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22) սահմանում է պետական ամփոփիչ ստուգման կազմակերպման, վերահանձնման, պետական որակավորող հանձնաժողովի ձևավորման, ինչպես նաև սահմանված ժամկետից շուտ կամ ուշ որակավորում շնորհելու կարգը.</w:t>
      </w:r>
    </w:p>
    <w:p w14:paraId="605383C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23) սահմանում է սույն օրենքի 16-րդ հոդվածի 9-րդ մասով սահմանված ակադեմիական տեղեկանքի ձևը, ՄՈՒՀ-ի ավարտական փաստաթղթերի պատվիրման, բաշխման, լրացման, հաշվառման, գրանցման, պահպանման, կրկնօրինակի տրամադրման կարգը.</w:t>
      </w:r>
    </w:p>
    <w:p w14:paraId="7EF41501" w14:textId="0F3A9D14" w:rsidR="00941907" w:rsidRPr="00941907" w:rsidRDefault="00941907">
      <w:pPr>
        <w:spacing w:line="360" w:lineRule="auto"/>
        <w:ind w:firstLine="284"/>
        <w:jc w:val="both"/>
        <w:rPr>
          <w:rFonts w:ascii="GHEA Grapalat" w:eastAsia="Times New Roman" w:hAnsi="GHEA Grapalat" w:cs="Arial"/>
          <w:color w:val="333333"/>
          <w:sz w:val="24"/>
          <w:szCs w:val="24"/>
          <w:lang w:eastAsia="hy-AM"/>
        </w:rPr>
        <w:pPrChange w:id="177" w:author="User123" w:date="2026-01-21T16:31:00Z">
          <w:pPr>
            <w:shd w:val="clear" w:color="auto" w:fill="FFFFFF"/>
            <w:spacing w:after="0" w:line="240" w:lineRule="auto"/>
            <w:ind w:firstLine="375"/>
            <w:jc w:val="both"/>
          </w:pPr>
        </w:pPrChange>
      </w:pPr>
      <w:del w:id="178" w:author="User123" w:date="2026-01-21T16:30:00Z">
        <w:r w:rsidRPr="00941907" w:rsidDel="00392930">
          <w:rPr>
            <w:rFonts w:ascii="GHEA Grapalat" w:eastAsia="Times New Roman" w:hAnsi="GHEA Grapalat" w:cs="Arial"/>
            <w:color w:val="333333"/>
            <w:sz w:val="24"/>
            <w:szCs w:val="24"/>
            <w:lang w:eastAsia="hy-AM"/>
          </w:rPr>
          <w:delText xml:space="preserve">24) սահմանում է հիմնական կրթության հիմքով </w:delText>
        </w:r>
      </w:del>
      <w:del w:id="179" w:author="User123" w:date="2026-01-21T16:28:00Z">
        <w:r w:rsidRPr="00941907" w:rsidDel="00BE7132">
          <w:rPr>
            <w:rFonts w:ascii="GHEA Grapalat" w:eastAsia="Times New Roman" w:hAnsi="GHEA Grapalat" w:cs="Arial"/>
            <w:color w:val="333333"/>
            <w:sz w:val="24"/>
            <w:szCs w:val="24"/>
            <w:lang w:eastAsia="hy-AM"/>
          </w:rPr>
          <w:delText xml:space="preserve">մասնագիտական կրթական </w:delText>
        </w:r>
      </w:del>
      <w:del w:id="180" w:author="User123" w:date="2026-01-21T16:30:00Z">
        <w:r w:rsidRPr="00941907" w:rsidDel="00392930">
          <w:rPr>
            <w:rFonts w:ascii="GHEA Grapalat" w:eastAsia="Times New Roman" w:hAnsi="GHEA Grapalat" w:cs="Arial"/>
            <w:color w:val="333333"/>
            <w:sz w:val="24"/>
            <w:szCs w:val="24"/>
            <w:lang w:eastAsia="hy-AM"/>
          </w:rPr>
          <w:delText>ծրագրերում միջնակարգ կրթության երրորդ մակարդակի պետական բաղադրիչով սահմանված առարկաների նվազագույն ցանկն ու ծավալը</w:delText>
        </w:r>
      </w:del>
      <w:r w:rsidRPr="00941907">
        <w:rPr>
          <w:rFonts w:ascii="GHEA Grapalat" w:eastAsia="Times New Roman" w:hAnsi="GHEA Grapalat" w:cs="Arial"/>
          <w:color w:val="333333"/>
          <w:sz w:val="24"/>
          <w:szCs w:val="24"/>
          <w:lang w:eastAsia="hy-AM"/>
        </w:rPr>
        <w:t>.</w:t>
      </w:r>
      <w:ins w:id="181" w:author="User123" w:date="2026-01-21T16:26:00Z">
        <w:r w:rsidR="00BE7132" w:rsidRPr="00BE7132">
          <w:rPr>
            <w:rFonts w:ascii="GHEA Grapalat" w:eastAsia="Times New Roman" w:hAnsi="GHEA Grapalat" w:cs="Times New Roman"/>
            <w:color w:val="000000"/>
            <w:sz w:val="24"/>
            <w:szCs w:val="24"/>
            <w:lang w:eastAsia="ru-RU"/>
          </w:rPr>
          <w:t xml:space="preserve"> </w:t>
        </w:r>
      </w:ins>
    </w:p>
    <w:p w14:paraId="74D6B6C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25) սահմանված կարգով և ձևով տրամադրում է ՄՈՒՀ-ի, այդ թվում՝ վերակազմակերպված կամ լուծարված, ավարտական փաստաթղթի կրկնօրինակը՝ արխիվային հիմքերի առկայության դեպքում.</w:t>
      </w:r>
    </w:p>
    <w:p w14:paraId="6C2EF46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26) սահմանում է ՄՈՒՀ-ի անվանակոչության կարգը.</w:t>
      </w:r>
    </w:p>
    <w:p w14:paraId="6062832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27) սահմանում է ՄՈՒՀ-երի «Տարվա լավագույններ» մրցույթի անվանակարգերը, ներկայացվող պահանջները և անցկացման կարգերը, խրախուսման եղանակները.</w:t>
      </w:r>
    </w:p>
    <w:p w14:paraId="3E4E85D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28) սահմանում է ՄՈՒՀ-երի «Լավագույն ուսանողներ» մրցույթի չափանիշները, անվանական կրթաթոշակների չափը և մրցույթի անցկացման կարգը.</w:t>
      </w:r>
    </w:p>
    <w:p w14:paraId="6571BA6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29) սահմանում է ՄՈՒՀ-երում գործածվող փաստաթղթերի ցանկը և հաստատում դրանց լրացման (գործածման) կարգը.</w:t>
      </w:r>
    </w:p>
    <w:p w14:paraId="570838A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30) կազմակերպում է ՄԿՈՒ արդյունավետության բարձրացմանը, այդ թվում՝ ներառականությանն ուղղված ուսումնամեթոդական գրականության և օժանդակ նյութերի, կրթության մատչելիության ապահովման վերաբերյալ ուղեցույցների մշակումը և համակարգում է ՄՈՒՀ-երին մեթոդաբանական աջակցության տրամադրումը.</w:t>
      </w:r>
    </w:p>
    <w:p w14:paraId="71729D48" w14:textId="56A8B7D8" w:rsidR="00941907" w:rsidRDefault="00941907" w:rsidP="00941907">
      <w:pPr>
        <w:shd w:val="clear" w:color="auto" w:fill="FFFFFF"/>
        <w:spacing w:after="0" w:line="240" w:lineRule="auto"/>
        <w:ind w:firstLine="375"/>
        <w:jc w:val="both"/>
        <w:rPr>
          <w:ins w:id="182" w:author="User123" w:date="2026-01-21T16:31: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31) սահմանում է պետական ՄՈՒՀ-ի ուսանողներին և մանկավարժական աշխատողներին տրանսպորտային ծառայությունների դիմաց փոխհատուցման</w:t>
      </w:r>
      <w:r w:rsidRPr="00941907">
        <w:rPr>
          <w:rFonts w:ascii="Calibri" w:eastAsia="Times New Roman" w:hAnsi="Calibri" w:cs="Calibri"/>
          <w:color w:val="333333"/>
          <w:sz w:val="24"/>
          <w:szCs w:val="24"/>
          <w:lang w:eastAsia="hy-AM"/>
        </w:rPr>
        <w:t> </w:t>
      </w:r>
      <w:hyperlink r:id="rId13" w:tgtFrame="_blank" w:history="1">
        <w:r w:rsidRPr="00941907">
          <w:rPr>
            <w:rFonts w:ascii="GHEA Grapalat" w:eastAsia="Times New Roman" w:hAnsi="GHEA Grapalat" w:cs="Arial"/>
            <w:color w:val="0000FF"/>
            <w:sz w:val="24"/>
            <w:szCs w:val="24"/>
            <w:lang w:eastAsia="hy-AM"/>
          </w:rPr>
          <w:t>կարգը</w:t>
        </w:r>
      </w:hyperlink>
      <w:r w:rsidRPr="00941907">
        <w:rPr>
          <w:rFonts w:ascii="GHEA Grapalat" w:eastAsia="Times New Roman" w:hAnsi="GHEA Grapalat" w:cs="Arial"/>
          <w:color w:val="333333"/>
          <w:sz w:val="24"/>
          <w:szCs w:val="24"/>
          <w:lang w:eastAsia="hy-AM"/>
        </w:rPr>
        <w:t>.</w:t>
      </w:r>
    </w:p>
    <w:p w14:paraId="21A1C06C" w14:textId="408DB327" w:rsidR="00392930" w:rsidRPr="00392930" w:rsidRDefault="00392930">
      <w:pPr>
        <w:spacing w:line="360" w:lineRule="auto"/>
        <w:ind w:firstLine="284"/>
        <w:jc w:val="both"/>
        <w:rPr>
          <w:rFonts w:ascii="GHEA Grapalat" w:eastAsia="Times New Roman" w:hAnsi="GHEA Grapalat" w:cs="Arial"/>
          <w:b/>
          <w:bCs/>
          <w:i/>
          <w:iCs/>
          <w:color w:val="333333"/>
          <w:sz w:val="24"/>
          <w:szCs w:val="24"/>
          <w:lang w:eastAsia="hy-AM"/>
          <w:rPrChange w:id="183" w:author="User123" w:date="2026-01-21T16:32:00Z">
            <w:rPr>
              <w:rFonts w:ascii="GHEA Grapalat" w:eastAsia="Times New Roman" w:hAnsi="GHEA Grapalat" w:cs="Arial"/>
              <w:color w:val="333333"/>
              <w:sz w:val="24"/>
              <w:szCs w:val="24"/>
              <w:lang w:eastAsia="hy-AM"/>
            </w:rPr>
          </w:rPrChange>
        </w:rPr>
        <w:pPrChange w:id="184" w:author="User123" w:date="2026-01-21T16:32:00Z">
          <w:pPr>
            <w:shd w:val="clear" w:color="auto" w:fill="FFFFFF"/>
            <w:spacing w:after="0" w:line="240" w:lineRule="auto"/>
            <w:ind w:firstLine="375"/>
            <w:jc w:val="both"/>
          </w:pPr>
        </w:pPrChange>
      </w:pPr>
      <w:ins w:id="185" w:author="User123" w:date="2026-01-21T16:31:00Z">
        <w:r w:rsidRPr="00392930">
          <w:rPr>
            <w:rFonts w:ascii="GHEA Grapalat" w:eastAsia="Times New Roman" w:hAnsi="GHEA Grapalat" w:cs="Arial"/>
            <w:b/>
            <w:bCs/>
            <w:i/>
            <w:iCs/>
            <w:color w:val="333333"/>
            <w:sz w:val="24"/>
            <w:szCs w:val="24"/>
            <w:lang w:eastAsia="hy-AM"/>
            <w:rPrChange w:id="186" w:author="User123" w:date="2026-01-21T16:32:00Z">
              <w:rPr>
                <w:rFonts w:ascii="GHEA Grapalat" w:eastAsia="Times New Roman" w:hAnsi="GHEA Grapalat" w:cs="Arial"/>
                <w:color w:val="333333"/>
                <w:sz w:val="24"/>
                <w:szCs w:val="24"/>
                <w:lang w:val="en-US" w:eastAsia="hy-AM"/>
              </w:rPr>
            </w:rPrChange>
          </w:rPr>
          <w:t xml:space="preserve">31.1) </w:t>
        </w:r>
        <w:r w:rsidRPr="00392930">
          <w:rPr>
            <w:rFonts w:ascii="GHEA Grapalat" w:eastAsia="Times New Roman" w:hAnsi="GHEA Grapalat" w:cs="Times New Roman"/>
            <w:b/>
            <w:bCs/>
            <w:i/>
            <w:iCs/>
            <w:color w:val="000000"/>
            <w:sz w:val="24"/>
            <w:szCs w:val="24"/>
            <w:lang w:eastAsia="ru-RU"/>
            <w:rPrChange w:id="187" w:author="User123" w:date="2026-01-21T16:32:00Z">
              <w:rPr>
                <w:rFonts w:ascii="GHEA Grapalat" w:eastAsia="Times New Roman" w:hAnsi="GHEA Grapalat" w:cs="Times New Roman"/>
                <w:color w:val="000000"/>
                <w:sz w:val="24"/>
                <w:szCs w:val="24"/>
                <w:lang w:eastAsia="ru-RU"/>
              </w:rPr>
            </w:rPrChange>
          </w:rPr>
          <w:t>սահմանում է մասնագիտական կրթության մակարդակներում մանկավարժահոգեբանական աջակցության տրամադրման կարգը.</w:t>
        </w:r>
      </w:ins>
    </w:p>
    <w:p w14:paraId="5508D6F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32) իրականացնում է օրենքով սահմանված այլ լիազորություններ։</w:t>
      </w:r>
    </w:p>
    <w:p w14:paraId="4F2B3BF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148792BA" w14:textId="77777777" w:rsidTr="00941907">
        <w:trPr>
          <w:tblCellSpacing w:w="7" w:type="dxa"/>
        </w:trPr>
        <w:tc>
          <w:tcPr>
            <w:tcW w:w="2025" w:type="dxa"/>
            <w:shd w:val="clear" w:color="auto" w:fill="FFFFFF"/>
            <w:hideMark/>
          </w:tcPr>
          <w:p w14:paraId="48A826BB"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20.</w:t>
            </w:r>
          </w:p>
        </w:tc>
        <w:tc>
          <w:tcPr>
            <w:tcW w:w="0" w:type="auto"/>
            <w:shd w:val="clear" w:color="auto" w:fill="FFFFFF"/>
            <w:hideMark/>
          </w:tcPr>
          <w:p w14:paraId="75E2B004"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Մասնագիտական կրթության և ուսուցման բնագավառում պետական կառավարման համակարգի այլ լիազոր մարմինների, տեղական ինքնակառավարման մարմինների և սոցիալական գործընկերների իրավասությունները</w:t>
            </w:r>
          </w:p>
        </w:tc>
      </w:tr>
    </w:tbl>
    <w:p w14:paraId="3014940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2080B68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Կառավարության լիազորած պետական կառավարման համակարգի այլ լիազոր մարմինները ՄԿՈՒ բնագավառում իրենց իրավասության սահմաններում իրականացնում են՝</w:t>
      </w:r>
    </w:p>
    <w:p w14:paraId="04E8146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1) իրենց իրավասության բնագավառներում մասնագիտական կարողունակությունների կարիքի գնահատում և վերհանում, որոնք անհրաժեշտ են սոցիալական շուկայական տնտեսության սկզբունքների վրա հիմնված հասարակության մեջ անձի ինքնուրույն գործունեության համար.</w:t>
      </w:r>
    </w:p>
    <w:p w14:paraId="5664148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մասնագիտական կրթության մասով՝ ոլորտային որակավորումների շրջանակի, որակավորումների ցանկերի և բնութագրերի, որակավորման շրջանակային նկարագրի, ուսանողների գիտելիքների, կարողունակությունների նկատմամբ պահանջների ձևավորում.</w:t>
      </w:r>
    </w:p>
    <w:p w14:paraId="5873653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շրջանավարտների պետական ամփոփիչ ատեստավորում և որակավորման աստիճանների շնորհում.</w:t>
      </w:r>
    </w:p>
    <w:p w14:paraId="5DFECC5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բնագավառի մանկավարժական աշխատողների որակավորման բարձրացման և կատարելագործման կազմակերպում.</w:t>
      </w:r>
    </w:p>
    <w:p w14:paraId="12F20BE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աշխատանքի վրա հիմնված ուսումնառության շրջանակներում ուսանողների գործնական աշխատանքային ուսուցման կազմակերպմանը աջակցություն և մասնակցություն.</w:t>
      </w:r>
    </w:p>
    <w:p w14:paraId="6ABEB49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կրթության պետական կառավարման լիազոր մարմին առաջարկությունների ներկայացում աշխատաշուկայի պահանջարկի ուսումնասիրության և պահանջվող մասնագետների ու նրանց պատրաստման պայմանների վերաբերյալ.</w:t>
      </w:r>
    </w:p>
    <w:p w14:paraId="3123F13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իրենց ենթակայությամբ ՄՈՒՀ-երի կանոնադրությունների հաստատում։</w:t>
      </w:r>
    </w:p>
    <w:p w14:paraId="4AEA4A7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Տեղական ինքնակառավարման մարմինները ՄԿՈՒ բնագավառում մասնակցում են սույն հոդվածի 1-ին մասի 1-ին, 2-րդ, 4-րդ և 5-րդ կետերով սահմանված լիազորությունների իրականացմանը, ինչպես նաև աջակցում համայնքում սոցիալական գործընկերության համակարգի գործառնությանը։</w:t>
      </w:r>
    </w:p>
    <w:p w14:paraId="74B5B8CF" w14:textId="77777777" w:rsidR="00B14B2E" w:rsidRPr="00977ED5" w:rsidRDefault="00B14B2E" w:rsidP="00B14B2E">
      <w:pPr>
        <w:spacing w:line="360" w:lineRule="auto"/>
        <w:ind w:firstLine="284"/>
        <w:jc w:val="both"/>
        <w:rPr>
          <w:ins w:id="188" w:author="User123" w:date="2026-01-21T16:33:00Z"/>
          <w:rFonts w:ascii="GHEA Grapalat" w:eastAsia="Times New Roman" w:hAnsi="GHEA Grapalat" w:cs="Arial"/>
          <w:b/>
          <w:bCs/>
          <w:i/>
          <w:iCs/>
          <w:color w:val="333333"/>
          <w:sz w:val="24"/>
          <w:szCs w:val="24"/>
          <w:lang w:eastAsia="hy-AM"/>
          <w:rPrChange w:id="189" w:author="User123" w:date="2026-01-21T16:42:00Z">
            <w:rPr>
              <w:ins w:id="190" w:author="User123" w:date="2026-01-21T16:33:00Z"/>
              <w:rFonts w:ascii="GHEA Grapalat" w:hAnsi="GHEA Grapalat"/>
              <w:sz w:val="24"/>
              <w:szCs w:val="24"/>
            </w:rPr>
          </w:rPrChange>
        </w:rPr>
      </w:pPr>
      <w:ins w:id="191" w:author="User123" w:date="2026-01-21T16:33:00Z">
        <w:r w:rsidRPr="00977ED5">
          <w:rPr>
            <w:rFonts w:ascii="GHEA Grapalat" w:eastAsia="Times New Roman" w:hAnsi="GHEA Grapalat" w:cs="Arial"/>
            <w:b/>
            <w:bCs/>
            <w:i/>
            <w:iCs/>
            <w:color w:val="333333"/>
            <w:sz w:val="24"/>
            <w:szCs w:val="24"/>
            <w:lang w:eastAsia="hy-AM"/>
            <w:rPrChange w:id="192" w:author="User123" w:date="2026-01-21T16:42:00Z">
              <w:rPr>
                <w:rFonts w:ascii="GHEA Grapalat" w:hAnsi="GHEA Grapalat"/>
                <w:sz w:val="24"/>
                <w:szCs w:val="24"/>
              </w:rPr>
            </w:rPrChange>
          </w:rPr>
          <w:t xml:space="preserve">«3.  Սույն օրենքի 15-րդ հոդվածի 9-րդ մասով նախատեսված աշխատանքի վրա հիմնված ուսումնառության գործնական կարողունակությունների (վերջնարդյունքների) գնահատման ու ճանաչման համակարգումն իրականացնում են կրթության պետական կառավարման լիազոր մարմինը կամ նրա պատվիրակմամբ՝ ընտրված կազմակերպությունը (այսուհետև՝ ՄԿՈՒ համակարգող կառույց )՝ մի կողմից, և ըստ ոլորտների մասնավոր հատվածի շահերը ներկայացնող ոչ առևտրային կազմակերպությունները (ոլորտային կառույց)՝ մյուս կողմից։ </w:t>
        </w:r>
      </w:ins>
    </w:p>
    <w:p w14:paraId="19386006" w14:textId="696283B2" w:rsidR="00941907" w:rsidDel="00B14B2E" w:rsidRDefault="00941907" w:rsidP="00941907">
      <w:pPr>
        <w:shd w:val="clear" w:color="auto" w:fill="FFFFFF"/>
        <w:spacing w:after="0" w:line="240" w:lineRule="auto"/>
        <w:ind w:firstLine="375"/>
        <w:jc w:val="both"/>
        <w:rPr>
          <w:del w:id="193" w:author="User123" w:date="2026-01-21T16:33:00Z"/>
          <w:rFonts w:ascii="GHEA Grapalat" w:eastAsia="Times New Roman" w:hAnsi="GHEA Grapalat" w:cs="Arial"/>
          <w:color w:val="333333"/>
          <w:sz w:val="24"/>
          <w:szCs w:val="24"/>
          <w:lang w:eastAsia="hy-AM"/>
        </w:rPr>
      </w:pPr>
      <w:del w:id="194" w:author="User123" w:date="2026-01-21T16:33:00Z">
        <w:r w:rsidRPr="00941907" w:rsidDel="00B14B2E">
          <w:rPr>
            <w:rFonts w:ascii="GHEA Grapalat" w:eastAsia="Times New Roman" w:hAnsi="GHEA Grapalat" w:cs="Arial"/>
            <w:color w:val="333333"/>
            <w:sz w:val="24"/>
            <w:szCs w:val="24"/>
            <w:lang w:eastAsia="hy-AM"/>
          </w:rPr>
          <w:delText>3. Սույն օրենքի 15-րդ հոդվածի 9-րդ մասի 1-ին կետով նախատեսված դուալ ուսումնառության համակարգումն իրականացնում են կրթության պետական կառավարման լիազոր մարմինը կամ նրա պատվիրակմամբ՝ ընտրված կազմակերպությունը (դուալ ուսումնառությունը համակարգող պատասխանատու մարմին)՝ մի կողմից, և ըստ ոլորտների մասնավոր հատվածի շահերը ներկայացնող ոչ առևտրային կազմակերպությունները (ոլորտային կառույց)՝ մյուս կողմից։ Դուալ ուսումնառությունը համակարգող պատասխանատու մարմնի ձևավորման և գործունեության կարգը սահմանում է կրթության պետական կառավարման լիազոր մարմինը։</w:delText>
        </w:r>
      </w:del>
    </w:p>
    <w:p w14:paraId="0363364F" w14:textId="102724BB" w:rsidR="00B14B2E" w:rsidRDefault="00B14B2E" w:rsidP="00941907">
      <w:pPr>
        <w:shd w:val="clear" w:color="auto" w:fill="FFFFFF"/>
        <w:spacing w:after="0" w:line="240" w:lineRule="auto"/>
        <w:ind w:firstLine="375"/>
        <w:jc w:val="both"/>
        <w:rPr>
          <w:ins w:id="195" w:author="User123" w:date="2026-01-21T16:36:00Z"/>
          <w:rFonts w:ascii="GHEA Grapalat" w:eastAsia="Times New Roman" w:hAnsi="GHEA Grapalat" w:cs="Arial"/>
          <w:color w:val="333333"/>
          <w:sz w:val="24"/>
          <w:szCs w:val="24"/>
          <w:lang w:eastAsia="hy-AM"/>
        </w:rPr>
      </w:pPr>
    </w:p>
    <w:p w14:paraId="21E092DD" w14:textId="1BE5EECF" w:rsidR="000B13E2" w:rsidRPr="000B13E2" w:rsidRDefault="000B13E2">
      <w:pPr>
        <w:widowControl w:val="0"/>
        <w:tabs>
          <w:tab w:val="left" w:pos="651"/>
        </w:tabs>
        <w:autoSpaceDE w:val="0"/>
        <w:autoSpaceDN w:val="0"/>
        <w:spacing w:before="1" w:after="0" w:line="240" w:lineRule="auto"/>
        <w:rPr>
          <w:ins w:id="196" w:author="User123" w:date="2026-01-21T16:39:00Z"/>
          <w:rFonts w:ascii="GHEA Grapalat" w:eastAsia="Times New Roman" w:hAnsi="GHEA Grapalat" w:cs="Arial"/>
          <w:color w:val="333333"/>
          <w:sz w:val="24"/>
          <w:szCs w:val="24"/>
          <w:lang w:eastAsia="hy-AM"/>
          <w:rPrChange w:id="197" w:author="User123" w:date="2026-01-21T16:40:00Z">
            <w:rPr>
              <w:ins w:id="198" w:author="User123" w:date="2026-01-21T16:39:00Z"/>
              <w:rFonts w:ascii="Microsoft Sans Serif" w:eastAsia="Microsoft Sans Serif" w:hAnsi="Microsoft Sans Serif" w:cs="Microsoft Sans Serif"/>
              <w:sz w:val="19"/>
              <w:szCs w:val="19"/>
              <w:highlight w:val="green"/>
              <w:lang w:val="en-US"/>
            </w:rPr>
          </w:rPrChange>
        </w:rPr>
        <w:pPrChange w:id="199" w:author="User123" w:date="2026-01-21T16:40:00Z">
          <w:pPr>
            <w:pStyle w:val="ListParagraph"/>
            <w:widowControl w:val="0"/>
            <w:numPr>
              <w:numId w:val="3"/>
            </w:numPr>
            <w:tabs>
              <w:tab w:val="left" w:pos="651"/>
            </w:tabs>
            <w:autoSpaceDE w:val="0"/>
            <w:autoSpaceDN w:val="0"/>
            <w:spacing w:before="1" w:after="0" w:line="240" w:lineRule="auto"/>
            <w:ind w:left="650" w:hanging="245"/>
            <w:contextualSpacing w:val="0"/>
          </w:pPr>
        </w:pPrChange>
      </w:pPr>
      <w:ins w:id="200" w:author="User123" w:date="2026-01-21T16:40:00Z">
        <w:r w:rsidRPr="00977ED5">
          <w:rPr>
            <w:rFonts w:ascii="GHEA Grapalat" w:eastAsia="Times New Roman" w:hAnsi="GHEA Grapalat" w:cs="Arial"/>
            <w:color w:val="333333"/>
            <w:sz w:val="24"/>
            <w:szCs w:val="24"/>
            <w:lang w:eastAsia="hy-AM"/>
            <w:rPrChange w:id="201" w:author="User123" w:date="2026-01-21T16:42:00Z">
              <w:rPr>
                <w:rFonts w:ascii="GHEA Grapalat" w:eastAsia="Times New Roman" w:hAnsi="GHEA Grapalat" w:cs="Arial"/>
                <w:color w:val="333333"/>
                <w:sz w:val="24"/>
                <w:szCs w:val="24"/>
                <w:lang w:val="en-US" w:eastAsia="hy-AM"/>
              </w:rPr>
            </w:rPrChange>
          </w:rPr>
          <w:t xml:space="preserve"> </w:t>
        </w:r>
      </w:ins>
      <w:r w:rsidR="00941907" w:rsidRPr="000B13E2">
        <w:rPr>
          <w:rFonts w:ascii="GHEA Grapalat" w:eastAsia="Times New Roman" w:hAnsi="GHEA Grapalat" w:cs="Arial"/>
          <w:color w:val="333333"/>
          <w:sz w:val="24"/>
          <w:szCs w:val="24"/>
          <w:lang w:eastAsia="hy-AM"/>
          <w:rPrChange w:id="202" w:author="User123" w:date="2026-01-21T16:40:00Z">
            <w:rPr>
              <w:lang w:eastAsia="hy-AM"/>
            </w:rPr>
          </w:rPrChange>
        </w:rPr>
        <w:t xml:space="preserve">4. </w:t>
      </w:r>
      <w:del w:id="203" w:author="User123" w:date="2026-01-21T16:39:00Z">
        <w:r w:rsidR="00941907" w:rsidRPr="000B13E2" w:rsidDel="000B13E2">
          <w:rPr>
            <w:rFonts w:ascii="GHEA Grapalat" w:eastAsia="Times New Roman" w:hAnsi="GHEA Grapalat" w:cs="Arial"/>
            <w:color w:val="333333"/>
            <w:sz w:val="24"/>
            <w:szCs w:val="24"/>
            <w:lang w:eastAsia="hy-AM"/>
            <w:rPrChange w:id="204" w:author="User123" w:date="2026-01-21T16:40:00Z">
              <w:rPr>
                <w:lang w:eastAsia="hy-AM"/>
              </w:rPr>
            </w:rPrChange>
          </w:rPr>
          <w:delText>Դուալւուսումնառությունը համակարգող պատասխանատու մարմինը</w:delText>
        </w:r>
      </w:del>
      <w:r w:rsidR="00941907" w:rsidRPr="000B13E2">
        <w:rPr>
          <w:rFonts w:ascii="GHEA Grapalat" w:eastAsia="Times New Roman" w:hAnsi="GHEA Grapalat" w:cs="Arial"/>
          <w:color w:val="333333"/>
          <w:sz w:val="24"/>
          <w:szCs w:val="24"/>
          <w:lang w:eastAsia="hy-AM"/>
          <w:rPrChange w:id="205" w:author="User123" w:date="2026-01-21T16:40:00Z">
            <w:rPr>
              <w:lang w:eastAsia="hy-AM"/>
            </w:rPr>
          </w:rPrChange>
        </w:rPr>
        <w:t>՝</w:t>
      </w:r>
      <w:ins w:id="206" w:author="User123" w:date="2026-01-21T16:39:00Z">
        <w:r w:rsidRPr="000B13E2">
          <w:rPr>
            <w:rFonts w:ascii="GHEA Grapalat" w:eastAsia="Microsoft Sans Serif" w:hAnsi="GHEA Grapalat" w:cs="Microsoft Sans Serif"/>
            <w:w w:val="115"/>
            <w:sz w:val="24"/>
            <w:szCs w:val="24"/>
            <w:lang w:val="en-US"/>
            <w:rPrChange w:id="207" w:author="User123" w:date="2026-01-21T16:40:00Z">
              <w:rPr>
                <w:rFonts w:ascii="Microsoft Sans Serif" w:eastAsia="Microsoft Sans Serif" w:hAnsi="Microsoft Sans Serif" w:cs="Microsoft Sans Serif"/>
                <w:w w:val="115"/>
                <w:sz w:val="19"/>
                <w:szCs w:val="19"/>
                <w:highlight w:val="green"/>
                <w:lang w:val="en-US"/>
              </w:rPr>
            </w:rPrChange>
          </w:rPr>
          <w:t xml:space="preserve"> </w:t>
        </w:r>
        <w:r w:rsidRPr="000B13E2">
          <w:rPr>
            <w:rFonts w:ascii="GHEA Grapalat" w:eastAsia="Times New Roman" w:hAnsi="GHEA Grapalat" w:cs="Arial"/>
            <w:color w:val="333333"/>
            <w:sz w:val="24"/>
            <w:szCs w:val="24"/>
            <w:lang w:eastAsia="hy-AM"/>
            <w:rPrChange w:id="208" w:author="User123" w:date="2026-01-21T16:40:00Z">
              <w:rPr>
                <w:rFonts w:ascii="Microsoft Sans Serif" w:eastAsia="Microsoft Sans Serif" w:hAnsi="Microsoft Sans Serif" w:cs="Microsoft Sans Serif"/>
                <w:w w:val="115"/>
                <w:sz w:val="19"/>
                <w:szCs w:val="19"/>
                <w:highlight w:val="green"/>
                <w:lang w:val="en-US"/>
              </w:rPr>
            </w:rPrChange>
          </w:rPr>
          <w:t>ՄԿՈՒլւուսումնառ կառույցը՝</w:t>
        </w:r>
      </w:ins>
    </w:p>
    <w:p w14:paraId="22C88C04" w14:textId="3F6EDD09" w:rsidR="00941907" w:rsidRPr="000B13E2"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val="en-US" w:eastAsia="hy-AM"/>
          <w:rPrChange w:id="209" w:author="User123" w:date="2026-01-21T16:39:00Z">
            <w:rPr>
              <w:rFonts w:ascii="GHEA Grapalat" w:eastAsia="Times New Roman" w:hAnsi="GHEA Grapalat" w:cs="Arial"/>
              <w:color w:val="333333"/>
              <w:sz w:val="24"/>
              <w:szCs w:val="24"/>
              <w:lang w:eastAsia="hy-AM"/>
            </w:rPr>
          </w:rPrChange>
        </w:rPr>
      </w:pPr>
    </w:p>
    <w:p w14:paraId="02B0340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սահմանում է գործատուների՝ որպես աշխատանքի վրա հիմնված ուսումնառության ձևով կրթական ծրագրի իրականացնող կողմ հանդես գալու նվազագույն պահանջները և ընթացակարգը.</w:t>
      </w:r>
    </w:p>
    <w:p w14:paraId="3CC870F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սահմանում է մասնագիտական ուսուցման հրահանգչի ընտրության չափանիշները.</w:t>
      </w:r>
    </w:p>
    <w:p w14:paraId="70A39D8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կազմակերպում է մասնագիտական ուսուցման հրահանգիչների վերապատրաստումը և շարունակական կատարելագործումը.</w:t>
      </w:r>
    </w:p>
    <w:p w14:paraId="4FE06D4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ստեղծում և վարում է սոցիալական գործընկերության կողմ կազմակերպությունների տեղեկատու.</w:t>
      </w:r>
    </w:p>
    <w:p w14:paraId="6FCC75FC" w14:textId="531E0743"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 xml:space="preserve">5) իրականացնում է </w:t>
      </w:r>
      <w:ins w:id="210" w:author="User123" w:date="2026-01-21T16:37:00Z">
        <w:r w:rsidR="000B13E2" w:rsidRPr="000B13E2">
          <w:rPr>
            <w:rFonts w:ascii="GHEA Grapalat" w:eastAsia="Times New Roman" w:hAnsi="GHEA Grapalat" w:cs="Arial"/>
            <w:color w:val="333333"/>
            <w:sz w:val="24"/>
            <w:szCs w:val="24"/>
            <w:lang w:eastAsia="hy-AM"/>
            <w:rPrChange w:id="211" w:author="User123" w:date="2026-01-21T16:37:00Z">
              <w:rPr>
                <w:rFonts w:ascii="GHEA Grapalat" w:eastAsia="Times New Roman" w:hAnsi="GHEA Grapalat" w:cs="Arial"/>
                <w:color w:val="333333"/>
                <w:sz w:val="24"/>
                <w:szCs w:val="24"/>
                <w:lang w:val="en-US" w:eastAsia="hy-AM"/>
              </w:rPr>
            </w:rPrChange>
          </w:rPr>
          <w:t xml:space="preserve">կանոնադրությամբ և </w:t>
        </w:r>
      </w:ins>
      <w:r w:rsidRPr="00941907">
        <w:rPr>
          <w:rFonts w:ascii="GHEA Grapalat" w:eastAsia="Times New Roman" w:hAnsi="GHEA Grapalat" w:cs="Arial"/>
          <w:color w:val="333333"/>
          <w:sz w:val="24"/>
          <w:szCs w:val="24"/>
          <w:lang w:eastAsia="hy-AM"/>
        </w:rPr>
        <w:t>օրենսդրությամբ սահմանված այլ գործառույթներ։</w:t>
      </w:r>
    </w:p>
    <w:p w14:paraId="11D72BCD" w14:textId="405905CF"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5. </w:t>
      </w:r>
      <w:del w:id="212" w:author="User123" w:date="2026-01-21T16:38:00Z">
        <w:r w:rsidRPr="00941907" w:rsidDel="000B13E2">
          <w:rPr>
            <w:rFonts w:ascii="GHEA Grapalat" w:eastAsia="Times New Roman" w:hAnsi="GHEA Grapalat" w:cs="Arial"/>
            <w:color w:val="333333"/>
            <w:sz w:val="24"/>
            <w:szCs w:val="24"/>
            <w:lang w:eastAsia="hy-AM"/>
          </w:rPr>
          <w:delText>Դուալ ուսումնառությունը համակարգելու շրջանակներում ո</w:delText>
        </w:r>
      </w:del>
      <w:bookmarkStart w:id="213" w:name="_Hlk219907552"/>
      <w:ins w:id="214" w:author="User123" w:date="2026-01-21T16:38:00Z">
        <w:r w:rsidR="000B13E2" w:rsidRPr="000B13E2">
          <w:rPr>
            <w:rFonts w:ascii="GHEA Grapalat" w:eastAsia="Times New Roman" w:hAnsi="GHEA Grapalat" w:cs="Arial"/>
            <w:color w:val="333333"/>
            <w:sz w:val="24"/>
            <w:szCs w:val="24"/>
            <w:lang w:eastAsia="hy-AM"/>
            <w:rPrChange w:id="215" w:author="User123" w:date="2026-01-21T16:38:00Z">
              <w:rPr>
                <w:rFonts w:ascii="GHEA Grapalat" w:eastAsia="Times New Roman" w:hAnsi="GHEA Grapalat" w:cs="Arial"/>
                <w:color w:val="333333"/>
                <w:sz w:val="24"/>
                <w:szCs w:val="24"/>
                <w:lang w:val="en-US" w:eastAsia="hy-AM"/>
              </w:rPr>
            </w:rPrChange>
          </w:rPr>
          <w:t>Ո</w:t>
        </w:r>
      </w:ins>
      <w:r w:rsidRPr="00941907">
        <w:rPr>
          <w:rFonts w:ascii="GHEA Grapalat" w:eastAsia="Times New Roman" w:hAnsi="GHEA Grapalat" w:cs="Arial"/>
          <w:color w:val="333333"/>
          <w:sz w:val="24"/>
          <w:szCs w:val="24"/>
          <w:lang w:eastAsia="hy-AM"/>
        </w:rPr>
        <w:t>լորտային կառույցը՝</w:t>
      </w:r>
    </w:p>
    <w:p w14:paraId="06B816A4" w14:textId="263D8DBA"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 վերլուծում և </w:t>
      </w:r>
      <w:del w:id="216" w:author="User123" w:date="2026-01-21T16:38:00Z">
        <w:r w:rsidRPr="00941907" w:rsidDel="000B13E2">
          <w:rPr>
            <w:rFonts w:ascii="GHEA Grapalat" w:eastAsia="Times New Roman" w:hAnsi="GHEA Grapalat" w:cs="Arial"/>
            <w:color w:val="333333"/>
            <w:sz w:val="24"/>
            <w:szCs w:val="24"/>
            <w:lang w:eastAsia="hy-AM"/>
          </w:rPr>
          <w:delText xml:space="preserve">դուալ ուսումնառությունը </w:delText>
        </w:r>
      </w:del>
      <w:ins w:id="217" w:author="User123" w:date="2026-01-21T16:38:00Z">
        <w:r w:rsidR="000B13E2" w:rsidRPr="000B13E2">
          <w:rPr>
            <w:rFonts w:ascii="GHEA Grapalat" w:eastAsia="Times New Roman" w:hAnsi="GHEA Grapalat" w:cs="Arial"/>
            <w:color w:val="333333"/>
            <w:sz w:val="24"/>
            <w:szCs w:val="24"/>
            <w:lang w:eastAsia="hy-AM"/>
            <w:rPrChange w:id="218" w:author="User123" w:date="2026-01-21T16:38:00Z">
              <w:rPr>
                <w:rFonts w:ascii="GHEA Grapalat" w:eastAsia="Times New Roman" w:hAnsi="GHEA Grapalat" w:cs="Arial"/>
                <w:color w:val="333333"/>
                <w:sz w:val="24"/>
                <w:szCs w:val="24"/>
                <w:lang w:val="en-US" w:eastAsia="hy-AM"/>
              </w:rPr>
            </w:rPrChange>
          </w:rPr>
          <w:t xml:space="preserve"> ՄԿՈՒ </w:t>
        </w:r>
      </w:ins>
      <w:r w:rsidRPr="00941907">
        <w:rPr>
          <w:rFonts w:ascii="GHEA Grapalat" w:eastAsia="Times New Roman" w:hAnsi="GHEA Grapalat" w:cs="Arial"/>
          <w:color w:val="333333"/>
          <w:sz w:val="24"/>
          <w:szCs w:val="24"/>
          <w:lang w:eastAsia="hy-AM"/>
        </w:rPr>
        <w:t xml:space="preserve">համակարգող </w:t>
      </w:r>
      <w:del w:id="219" w:author="User123" w:date="2026-01-21T16:38:00Z">
        <w:r w:rsidRPr="00941907" w:rsidDel="000B13E2">
          <w:rPr>
            <w:rFonts w:ascii="GHEA Grapalat" w:eastAsia="Times New Roman" w:hAnsi="GHEA Grapalat" w:cs="Arial"/>
            <w:color w:val="333333"/>
            <w:sz w:val="24"/>
            <w:szCs w:val="24"/>
            <w:lang w:eastAsia="hy-AM"/>
          </w:rPr>
          <w:delText xml:space="preserve">պատասխանատու մարմին է </w:delText>
        </w:r>
      </w:del>
      <w:ins w:id="220" w:author="User123" w:date="2026-01-21T16:38:00Z">
        <w:r w:rsidR="000B13E2" w:rsidRPr="000B13E2">
          <w:rPr>
            <w:rFonts w:ascii="GHEA Grapalat" w:eastAsia="Times New Roman" w:hAnsi="GHEA Grapalat" w:cs="Arial"/>
            <w:color w:val="333333"/>
            <w:sz w:val="24"/>
            <w:szCs w:val="24"/>
            <w:lang w:eastAsia="hy-AM"/>
            <w:rPrChange w:id="221" w:author="User123" w:date="2026-01-21T16:38:00Z">
              <w:rPr>
                <w:rFonts w:ascii="GHEA Grapalat" w:eastAsia="Times New Roman" w:hAnsi="GHEA Grapalat" w:cs="Arial"/>
                <w:color w:val="333333"/>
                <w:sz w:val="24"/>
                <w:szCs w:val="24"/>
                <w:lang w:val="en-US" w:eastAsia="hy-AM"/>
              </w:rPr>
            </w:rPrChange>
          </w:rPr>
          <w:t xml:space="preserve">կառույց է </w:t>
        </w:r>
      </w:ins>
      <w:r w:rsidRPr="00941907">
        <w:rPr>
          <w:rFonts w:ascii="GHEA Grapalat" w:eastAsia="Times New Roman" w:hAnsi="GHEA Grapalat" w:cs="Arial"/>
          <w:color w:val="333333"/>
          <w:sz w:val="24"/>
          <w:szCs w:val="24"/>
          <w:lang w:eastAsia="hy-AM"/>
        </w:rPr>
        <w:t>ներկայացնում ոլորտի աշխատաշուկայի կարիքները.</w:t>
      </w:r>
    </w:p>
    <w:bookmarkEnd w:id="213"/>
    <w:p w14:paraId="5F4949C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աջակցում է պետություն-մասնավոր հատվածի համագործակցությանը և երկխոսությանը.</w:t>
      </w:r>
    </w:p>
    <w:p w14:paraId="19A0139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խորհրդատվություն է տրամադրում դուալ ուսումնառության ձևով համապատասխան մակարդակի որակավորման կրթական ծրագրի մշակման, իրականացման և մշտադիտարկման հարցերով.</w:t>
      </w:r>
    </w:p>
    <w:p w14:paraId="2D1D29F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աջակցում է դուալ ուսումնառության ձևով համապատասխան մակարդակի որակավորման կրթական ծրագրի իրականացման ընթացքում ծագած վեճերի լուծմանը, կողմերի շահերի ներդաշնակեցմանը.</w:t>
      </w:r>
    </w:p>
    <w:p w14:paraId="52E041A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համապատասխան մակարդակի որակավորման կրթական ծրագրի իրականացնող կողմ հանդես գալու համար ընտրում և առաջարկում է գործատուների.</w:t>
      </w:r>
    </w:p>
    <w:p w14:paraId="0043516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խթանում է ՄԿՈՒ ոլորտի գրավչության վերաբերյալ տեղեկատվության տարածումը երիտասարդության շրջանում, կազմակերպում և իրականացնում է մասնագիտական կողմնորոշման միջոցառումներ.</w:t>
      </w:r>
    </w:p>
    <w:p w14:paraId="3195A21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կազմակերպում և իրականացնում է դուալ ուսումնառության ձևով համապատասխան մակարդակի որակավորման կրթական ծրագրով սահմանված ուսումնառության վերջնարդյունքների ստուգումը և ճանաչումը՝ կրթության պետական կառավարման լիազոր մարմնի, ՄՈՒՀ-ի և գործատուների ներգրավմամբ։</w:t>
      </w:r>
    </w:p>
    <w:p w14:paraId="5477705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Մասնագիտական կրթության մակարդակներով որակավորվող մասնագետների գործատուները կարող են մշակել և պետական կառավարման համապատասխան լիազոր մարմնին ու կազմակերպությանը առաջարկել ՄՈՒՀ-երի հետ համագործակցության ծրագրեր, կրթության կազմակերպման այլընտրանքային ծախսարդյունավետ մոդելներ և այլ համագործակցության մեխանիզմներ:</w:t>
      </w:r>
    </w:p>
    <w:p w14:paraId="051DC61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ՄԿՈՒ որակը և աշխատաշուկայում մրցունակությունը բարձրացնելու նպատակով համապատասխան ապրանք արտադրողները, մատակարարները և ծառայություն մատուցող կազմակերպությունները ՄՈՒՀ-երի հետ համագործակցության շրջանակում նրանց են տրամադրում իրենց ապրանքների ու ծառայությունների սպասարկման վերաբերյալ նյութերը, ապահովում անհրաժեշտ խորհրդատվությամբ։</w:t>
      </w:r>
    </w:p>
    <w:p w14:paraId="624576A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44ACB363" w14:textId="77777777" w:rsidTr="00941907">
        <w:trPr>
          <w:tblCellSpacing w:w="7" w:type="dxa"/>
        </w:trPr>
        <w:tc>
          <w:tcPr>
            <w:tcW w:w="2025" w:type="dxa"/>
            <w:shd w:val="clear" w:color="auto" w:fill="FFFFFF"/>
            <w:hideMark/>
          </w:tcPr>
          <w:p w14:paraId="5F9585D4"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29.</w:t>
            </w:r>
          </w:p>
        </w:tc>
        <w:tc>
          <w:tcPr>
            <w:tcW w:w="0" w:type="auto"/>
            <w:shd w:val="clear" w:color="auto" w:fill="FFFFFF"/>
            <w:hideMark/>
          </w:tcPr>
          <w:p w14:paraId="063BF182"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ՄՈՒՀ-ի տնօրենի լիազորությունները, դրանց դադարումն ու դադարեցումը</w:t>
            </w:r>
          </w:p>
        </w:tc>
      </w:tr>
    </w:tbl>
    <w:p w14:paraId="306AA86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06CBE75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ՄՈՒՀ-ի տնօրենը՝</w:t>
      </w:r>
    </w:p>
    <w:p w14:paraId="5776BF9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կազմակերպում է կրթական ծրագրի համապատասխան մակարդակի ու որակավորման վերջնարդյունքներն ապահովող կրթության և ուսուցման գործընթացը.</w:t>
      </w:r>
    </w:p>
    <w:p w14:paraId="01A196B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իր իրավասության սահմաններում ապահովում է ուսանողների առողջության պահպանումը.</w:t>
      </w:r>
    </w:p>
    <w:p w14:paraId="2F1EE80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ապահովում է ՄՈՒՀ-ի բնականոն գործունեությունը.</w:t>
      </w:r>
    </w:p>
    <w:p w14:paraId="4FB84BA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կազմակերպում է խորհրդի որոշումների կատարումը.</w:t>
      </w:r>
    </w:p>
    <w:p w14:paraId="6C3C303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5) ՄՈՒՀ-ի կանոնադրությամբ սահմանված կարգով տնօրինում է ՄՈՒՀ-ի գույքը (այդ թվում՝ ֆինանսական միջոցները), կնքում գործարքներ ՄՈՒՀ-ի անունից, ապահովում գույքի և ֆինանսական միջոցների արդյունավետ կառավարումը.</w:t>
      </w:r>
    </w:p>
    <w:p w14:paraId="5C12494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իր իրավասության սահմաններում արձակում է հրամաններ, հրահանգներ, կարգադրություններ, տալիս է հանձնարարականներ և վերահսկում դրանց կատարումը.</w:t>
      </w:r>
    </w:p>
    <w:p w14:paraId="449120F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աշխատանքի է ընդունում և աշխատանքից ազատում ՄՈՒՀ-ի աշխատողներին.</w:t>
      </w:r>
    </w:p>
    <w:p w14:paraId="0EA9D80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աշխատողների նկատմամբ կիրառում է խրախուսանքի և կարգապահական պատասխանատվության միջոցներ.</w:t>
      </w:r>
    </w:p>
    <w:p w14:paraId="24D2596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ձևավորում է տնօրենին կից խորհրդատվական մարմիններ, սահմանում դրանց կազմն ու լիազորությունները.</w:t>
      </w:r>
    </w:p>
    <w:p w14:paraId="34BC360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աջակցում է ՄՈՒՀ-ի խորհրդակցական մարմինների աշխատանքին.</w:t>
      </w:r>
    </w:p>
    <w:p w14:paraId="3371AF8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ներկայացնում է ՄՈՒՀ-ը Հայաստանի Հանրապետությունում և օտարերկրյա պետություններում.</w:t>
      </w:r>
    </w:p>
    <w:p w14:paraId="2B682AC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ՄՈՒՀ-ի անունից հանդես է գալիս առանց լիազորագրի և տալիս է ՄՈՒՀ-ի անունից հանդես գալու լիազորագրեր.</w:t>
      </w:r>
    </w:p>
    <w:p w14:paraId="563E18D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իրականացնում է սույն օրենքով և տվյալ ՄՈՒՀ-ի կանոնադրությամբ իրեն վերապահված այլ լիազորություններ:</w:t>
      </w:r>
    </w:p>
    <w:p w14:paraId="274BD64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Պետական և հանրային ՄՈՒՀ-երի տնօրենները առնվազն երեք տարին մեկ պետական միջոցների հաշվին անցնում են պարտադիր վերապատրաստում՝ լիազոր մարմնի գնահատած կարիքներին համապատասխան սահմանված ծրագրով։</w:t>
      </w:r>
    </w:p>
    <w:p w14:paraId="2369654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Պետական ՄՈՒՀ-ի տնօրենը պաշտոնավարում է մինչև իր լիազորությունների ժամկետի ավարտը` անկախ հավաստագրի հնգամյա ժամկետը լրանալուց, իսկ հանրային և մասնավոր ՄՈՒՀ-երի տնօրենները կամ կազմակերպության մասնագիտական կրթական ծրագրեր իրականացնող ստորաբաժանման ղեկավարը պաշտոնավարում են մինչև հավաստագրի ժամկետը լրանալը:</w:t>
      </w:r>
    </w:p>
    <w:p w14:paraId="1D5E05D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Հավաստագիր ստացած անձը կարող է մինչև հավաստագրի ժամկետը լրանալը դիմել և սահմանված կարգով հավաստագրվել:</w:t>
      </w:r>
    </w:p>
    <w:p w14:paraId="3B12EEC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Պետական ՄՈՒՀ-ի տնօրենի լիազորությունները դադարում են լիազոր մարմնի համապատասխան ակտով, եթե՝</w:t>
      </w:r>
    </w:p>
    <w:p w14:paraId="605F5B2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լրացել է նրա պայմանագրի ժամկետը</w:t>
      </w:r>
      <w:r w:rsidRPr="00941907">
        <w:rPr>
          <w:rFonts w:ascii="Cambria Math" w:eastAsia="Times New Roman" w:hAnsi="Cambria Math" w:cs="Cambria Math"/>
          <w:color w:val="333333"/>
          <w:sz w:val="24"/>
          <w:szCs w:val="24"/>
          <w:lang w:eastAsia="hy-AM"/>
        </w:rPr>
        <w:t>․</w:t>
      </w:r>
    </w:p>
    <w:p w14:paraId="4538C19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նա դիմել է այդ մասին.</w:t>
      </w:r>
    </w:p>
    <w:p w14:paraId="2D683A5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լրացել է նրա 65 տարին.</w:t>
      </w:r>
    </w:p>
    <w:p w14:paraId="1293E09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մահացել է կամ դատարանի` օրինական ուժի մեջ մտած վճռի հիման վրա ճանաչվել է մահացած կամ անհայտ բացակայող:</w:t>
      </w:r>
    </w:p>
    <w:p w14:paraId="4E1B124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Պետական ՄՈՒՀ-ի տնօրենի լիազորությունները դադարեցվում են լիազոր մարմնի պատճառաբանված որոշման հիման վրա, եթե՝</w:t>
      </w:r>
    </w:p>
    <w:p w14:paraId="7F986A4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նա նշանակվել է օրենքի պահանջների խախտմամբ, կամ հավաստագիր ստանալու համար ներկայացրած փաստաթղթերում կեղծ տեղեկատվություն է հայտնաբերվել սույն օրենքի 27-րդ հոդվածի 10-րդ մասով նախատեսված դեպքում.</w:t>
      </w:r>
    </w:p>
    <w:p w14:paraId="1532331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առաջ են եկել սույն օրենքի 26-րդ հոդվածի 4-րդ և 6-րդ մասերով նախատեսված հանգամանքները.</w:t>
      </w:r>
    </w:p>
    <w:p w14:paraId="41DF82D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իր գործառույթներն իրականացնելիս ՄՈՒՀ-ին նրա մեղքով հասցվել է վնաս, որի գումարը գերազանցում է ՄՈՒՀ-ին սեփականության իրավունքով պատկանող գույքի արժեքի մեկ տոկոսը.</w:t>
      </w:r>
    </w:p>
    <w:p w14:paraId="36AAC7B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4) նա իր գրավոր համաձայնությամբ ընտրվել կամ նշանակվել է այլ պաշտոնում կամ անցել է իր պաշտոնի հետ անհամատեղելի այլ աշխատանքի.</w:t>
      </w:r>
    </w:p>
    <w:p w14:paraId="50BBD8D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ժամանակավոր անաշխատունակության հետևանքով նա ավելի քան չորս ամիս անընդմեջ կամ վերջին ութ ամսվա ընթացքում ավելի քան 120 օր՝ չհաշված հղիության և ծննդաբերության արձակուրդի օրերը, չի ներկայացել աշխատանքի.</w:t>
      </w:r>
    </w:p>
    <w:p w14:paraId="517AC6D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նա ավելի քան երեք օր անընդմեջ անհարգելի պատճառով չի ներկայացել աշխատանքի.</w:t>
      </w:r>
    </w:p>
    <w:p w14:paraId="6E2BD17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տառապում է այնպիսի հիվանդությամբ, որը կարող է խոչընդոտել կառավարչական և մանկավարժական գործունեության կատարումը (հիվանդությունների ցանկը հաստատում է Կառավարությունը)։</w:t>
      </w:r>
    </w:p>
    <w:p w14:paraId="220ECEF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Սույն հոդվածի 5-րդ մասի 1-ին և 3-րդ կետերով, 6-րդ մասի 1-ին, 2-րդ և 4-րդ կետերով նախատեսված դեպքերում տնօրենի լիազորությունները դադարեցվում են համապատասխան իրադարձությունը տեղի ունենալու կամ համապատասխան որոշումը, վճիռը կամ դատավճիռն ուժի մեջ մտնելուն հաջորդող օրը:</w:t>
      </w:r>
    </w:p>
    <w:p w14:paraId="2D27B25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Սույն հոդվածի 5-րդ մասի 2-րդ կետով նախատեսված դեպքում տնօրենի լիազորությունները դադարեցվում են դիմումում նշանակված օրվանից:</w:t>
      </w:r>
    </w:p>
    <w:p w14:paraId="66F1020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Սույն հոդվածի 5-րդ մասի 4-րդ կետով նախատեսված դեպքում տնօրենի լիազորությունները դադարեցվում են մահվան կամ դատարանի համապատասխան վճիռը օրինական ուժի մեջ մտնելու օրվանից:</w:t>
      </w:r>
    </w:p>
    <w:p w14:paraId="46E6B0C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Սույն հոդվածի 6-րդ մասի 3-րդ, 5-րդ, 6-րդ և 7-րդ կետերով նախատեսված դեպքերում տնօրենի լիազորությունները դադարեցվում են համապատասխան իրադարձությանը հաջորդող մեկ ամսվա ընթացքում՝ նշելով որոշման իրավական և փաստական հիմքերը։</w:t>
      </w:r>
    </w:p>
    <w:p w14:paraId="1B17FED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Պետական ՄՈՒՀ-ի խորհուրդը սույն օրենքով և ՄՈՒՀ-ի կանոնադրությամբ սահմանված կարգով կարող է քննարկել տնօրենի հետագա պաշտոնավարման հարցը և տնօրենի լիազորությունների դադարեցման հարցով դիմել լիազոր մարմին, եթե՝</w:t>
      </w:r>
    </w:p>
    <w:p w14:paraId="0299057C" w14:textId="7CB6EEF6"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ՄՈՒՀ-ի գործունեության տարեկան ծրագրի կամ զարգացման ռազմավարական ծրագրի կատարման հաշվետվությունը խորհուրդը երկու անգամ</w:t>
      </w:r>
      <w:del w:id="222" w:author="User123" w:date="2026-01-21T17:11:00Z">
        <w:r w:rsidRPr="00941907" w:rsidDel="008B4198">
          <w:rPr>
            <w:rFonts w:ascii="GHEA Grapalat" w:eastAsia="Times New Roman" w:hAnsi="GHEA Grapalat" w:cs="Arial"/>
            <w:color w:val="333333"/>
            <w:sz w:val="24"/>
            <w:szCs w:val="24"/>
            <w:lang w:eastAsia="hy-AM"/>
          </w:rPr>
          <w:delText xml:space="preserve"> անընդմեջ չի ընդունել</w:delText>
        </w:r>
      </w:del>
      <w:ins w:id="223" w:author="User123" w:date="2026-01-21T17:11:00Z">
        <w:r w:rsidR="008B4198" w:rsidRPr="008B4198">
          <w:rPr>
            <w:rFonts w:ascii="GHEA Grapalat" w:eastAsia="Times New Roman" w:hAnsi="GHEA Grapalat" w:cs="Arial"/>
            <w:color w:val="333333"/>
            <w:sz w:val="24"/>
            <w:szCs w:val="24"/>
            <w:lang w:eastAsia="hy-AM"/>
            <w:rPrChange w:id="224" w:author="User123" w:date="2026-01-21T17:11:00Z">
              <w:rPr>
                <w:rFonts w:ascii="GHEA Grapalat" w:eastAsia="Times New Roman" w:hAnsi="GHEA Grapalat" w:cs="Arial"/>
                <w:color w:val="333333"/>
                <w:sz w:val="24"/>
                <w:szCs w:val="24"/>
                <w:lang w:val="en-US" w:eastAsia="hy-AM"/>
              </w:rPr>
            </w:rPrChange>
          </w:rPr>
          <w:t xml:space="preserve"> ճանաչել է ոչ բավարար</w:t>
        </w:r>
      </w:ins>
      <w:r w:rsidRPr="00941907">
        <w:rPr>
          <w:rFonts w:ascii="GHEA Grapalat" w:eastAsia="Times New Roman" w:hAnsi="GHEA Grapalat" w:cs="Arial"/>
          <w:color w:val="333333"/>
          <w:sz w:val="24"/>
          <w:szCs w:val="24"/>
          <w:lang w:eastAsia="hy-AM"/>
        </w:rPr>
        <w:t>.</w:t>
      </w:r>
    </w:p>
    <w:p w14:paraId="4374051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ՄՈՒՀ-ի ներքին և արտաքին գնահատման արդյունքների հիման վրա տնօրենի գործունեությունը խորհուրդը ճանաչել է անբավարար.</w:t>
      </w:r>
    </w:p>
    <w:p w14:paraId="54F33EA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պաշտոնավարման ընթացքում թույլ է տվել ուսումնադաստիարակչական գործառույթների հետ անհամատեղելի արարք։</w:t>
      </w:r>
    </w:p>
    <w:p w14:paraId="12B7AFF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Սույն հոդվածի 11-րդ մասով նախատեսված կառուցակարգը 1-ին և 2-րդ կետերով նախատեսված հիմքերով կարող է կիրառվել ոչ շուտ, քան ՄՈՒՀ-ի տնօրենի նշանակումից մեկ տարի հետո, բացառությամբ երբ անձը երկու անգամ անընդմեջ նշանակվել է նույն ՄՈՒՀ-ի տնօրենի պաշտոնում։</w:t>
      </w:r>
    </w:p>
    <w:p w14:paraId="2BE55C2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Սույն հոդվածի 11-րդ մասով նախատեսված հարցով որոշումն ընդունվում է խորհրդի անդամների առնվազն հինգ ձայնով։</w:t>
      </w:r>
    </w:p>
    <w:p w14:paraId="190D5FC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Պետական կառավարման լիազոր մարմինը սույն հոդվածի 11-րդ մասով նախատեսված դիմումն ստանալու օրվանից հետո՝ 10-օրյա ժամկետում, կարող է պատճառաբանված հիմնավորմամբ մերժել խորհրդի դիմումը։</w:t>
      </w:r>
    </w:p>
    <w:p w14:paraId="3120D2D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Սույն հոդվածի 14-րդ մասով նախատեսված որոշումը չկայացվելու դեպքում լիազոր մարմինը լուծում է տնօրենի հետ կնքված պայմանագիրը՝ խորհրդի որոշումն ստանալու օրվանից հետո՝ 10-օրյա ժամկետում։</w:t>
      </w:r>
    </w:p>
    <w:p w14:paraId="5345C27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16B19E0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lastRenderedPageBreak/>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6CC4750F" w14:textId="77777777" w:rsidTr="00941907">
        <w:trPr>
          <w:tblCellSpacing w:w="7" w:type="dxa"/>
        </w:trPr>
        <w:tc>
          <w:tcPr>
            <w:tcW w:w="2025" w:type="dxa"/>
            <w:shd w:val="clear" w:color="auto" w:fill="FFFFFF"/>
            <w:hideMark/>
          </w:tcPr>
          <w:p w14:paraId="3709540E"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30.</w:t>
            </w:r>
          </w:p>
        </w:tc>
        <w:tc>
          <w:tcPr>
            <w:tcW w:w="0" w:type="auto"/>
            <w:shd w:val="clear" w:color="auto" w:fill="FFFFFF"/>
            <w:hideMark/>
          </w:tcPr>
          <w:p w14:paraId="7BEA762C"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ՄԿՈՒ համակարգի ուսանողների և ունկնդիրների իրավունքներն ու պարտականությունները</w:t>
            </w:r>
          </w:p>
        </w:tc>
      </w:tr>
    </w:tbl>
    <w:p w14:paraId="47CBC30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6F06944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ՄՈՒՀ-ի ուսանողն իրավունք ունի`</w:t>
      </w:r>
    </w:p>
    <w:p w14:paraId="6A73375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ընտրելու կրթական ծրագրի մակարդակը, որակավորումը, դրա ուղղվածությունը, ցանկացած կրթական մակարդակում դադարեցնելու կամ վերականգնելու ուսումնառությունը՝ անկախ դրա դադարեցման ժամկետից.</w:t>
      </w:r>
    </w:p>
    <w:p w14:paraId="611FE76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ընտրելու և մասնակցելու իր ուսումնառած որակավորման համար ոչ պարտադիր դասընթացների (մոդուլների) և այլ լրացուցիչ կրթական ծրագրերի՝ ՄՈՒՀ-ի սահմանած կարգով.</w:t>
      </w:r>
    </w:p>
    <w:p w14:paraId="1FFCC3C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ներկայացնելու առաջարկներ իր որակավորման կրթական ծրագրի բովանդակության և ուսումնառության կազմակերպման ձևի բարելավման վերաբերյալ.</w:t>
      </w:r>
    </w:p>
    <w:p w14:paraId="3EEFFBC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մասնակցելու ՄՈՒՀ-ի կառավարման և ուսանողական ինքնակառավարման համապատասխան մարմինների աշխատանքներին.</w:t>
      </w:r>
    </w:p>
    <w:p w14:paraId="179A70D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օգտվելու կրթաթոշակից և ուսանողների ֆինանսական խրախուսման այլ ձևերից, ներառյալ անվանական կրթաթոշակից, նվիրատվություններից և դրամաշնորհներից.</w:t>
      </w:r>
    </w:p>
    <w:p w14:paraId="1AE6908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շարունակելու ուսումնառությունը տվյալ կամ մեկ այլ ՄՈՒՀ-ի կրթական ծրագրով իր ուսումնառած կրթական ծրագրերից որևէ մեկի դադարեցման դեպքում՝ կրթության պետական կառավարման լիազոր մարմնի սահմանած կարգով.</w:t>
      </w:r>
    </w:p>
    <w:p w14:paraId="1A43C1B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նախաձեռնելու և ստեղծելու ուսանողական կառույցներ, միավորումներ՝ ուսանողական ինքնակառավարման մարմիններ, ընդգրկվելու և անդամակցելու դրանց ու հանդես գալու ուսանողական նախաձեռնություններով, ծրագրերով, սոցիալական կամավորական միջոցառումներով.</w:t>
      </w:r>
    </w:p>
    <w:p w14:paraId="346B838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կրթության առանձնահատուկ պայմանների կարիք ունենալու դեպքում ընդհանուր հիմունքներով կրթություն ստանալու և օգտվելու խելամիտ հարմարեցումներից առանց հավելյալ վճարների.</w:t>
      </w:r>
    </w:p>
    <w:p w14:paraId="1BA21AD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մասնակցելու ՄՈՒՀ-ի որակի ներքին գնահատմանը՝ ըստ սահմանված ուղղությունների.</w:t>
      </w:r>
    </w:p>
    <w:p w14:paraId="34ECEF3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բողոքարկելու ՄՈՒՀ-ի ներքին իրավական ակտերը, իր իրավունքները պաշտպանելու դատական կարգով.</w:t>
      </w:r>
    </w:p>
    <w:p w14:paraId="00A2F36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օրենքով, ՄՈՒՀ-ի կանոնադրությամբ ուսանողի հետ կնքված պայմանագրով նախատեսված այլ իրավունքներ:</w:t>
      </w:r>
    </w:p>
    <w:p w14:paraId="0660235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Ուսանողը պարտավոր է՝</w:t>
      </w:r>
    </w:p>
    <w:p w14:paraId="313781B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կատարել ՄՈՒՀ-ի կանոնադրությամբ և ներքին կարգապահական կանոններով սահմանված պարտականությունները.</w:t>
      </w:r>
    </w:p>
    <w:p w14:paraId="3977292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մասնակցել համապատասխան մակարդակի որակավորման կրթական ծրագրի ուսումնառությանը.</w:t>
      </w:r>
    </w:p>
    <w:p w14:paraId="2B73243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ուսումնառության պայմանագրով սահմանված ժամկետներում և կարգով վճարել ուսման վարձը, կատարել պայմանագրային այլ պարտավորություններ.</w:t>
      </w:r>
    </w:p>
    <w:p w14:paraId="7B40F5A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կատարել օրենքներով, ՄՈՒՀ-ի կանոնադրությամբ ուսանողի հետ կնքված պայմանագրով նախատեսված այլ պարտականություններ:</w:t>
      </w:r>
    </w:p>
    <w:p w14:paraId="061CA67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Ուսանողական ինքնակառավարման մարմինները ՄՈՒՀ-ում և դրա համապատասխան կառուցվածքային միավորներում գործում են որպես ուսանողական ներկայացուցչական մարմիններ:</w:t>
      </w:r>
    </w:p>
    <w:p w14:paraId="142AEFE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4. Ուսանողի ուսումնառության դադարեցումը ընդհատման միջոցով կիրառվում է`</w:t>
      </w:r>
    </w:p>
    <w:p w14:paraId="4E4183F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հղիության և ծննդաբերության դեպքում.</w:t>
      </w:r>
    </w:p>
    <w:p w14:paraId="4270BD40" w14:textId="3616FE44" w:rsidR="00941907" w:rsidRDefault="00941907" w:rsidP="00941907">
      <w:pPr>
        <w:shd w:val="clear" w:color="auto" w:fill="FFFFFF"/>
        <w:spacing w:after="0" w:line="240" w:lineRule="auto"/>
        <w:ind w:firstLine="375"/>
        <w:jc w:val="both"/>
        <w:rPr>
          <w:ins w:id="225" w:author="User123" w:date="2026-01-21T17:19: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մինչև երեք տարեկան երեխայի խնամքի դեպքում.</w:t>
      </w:r>
    </w:p>
    <w:p w14:paraId="2B2549CD" w14:textId="49D0E0E0" w:rsidR="00482648" w:rsidRPr="00482648" w:rsidRDefault="00482648">
      <w:pPr>
        <w:spacing w:after="0" w:line="360" w:lineRule="auto"/>
        <w:ind w:firstLine="284"/>
        <w:jc w:val="both"/>
        <w:rPr>
          <w:rFonts w:ascii="GHEA Grapalat" w:eastAsia="Times New Roman" w:hAnsi="GHEA Grapalat" w:cs="Arial"/>
          <w:color w:val="333333"/>
          <w:sz w:val="24"/>
          <w:szCs w:val="24"/>
          <w:lang w:eastAsia="hy-AM"/>
        </w:rPr>
        <w:pPrChange w:id="226" w:author="User123" w:date="2026-01-21T17:20:00Z">
          <w:pPr>
            <w:shd w:val="clear" w:color="auto" w:fill="FFFFFF"/>
            <w:spacing w:after="0" w:line="240" w:lineRule="auto"/>
            <w:ind w:firstLine="375"/>
            <w:jc w:val="both"/>
          </w:pPr>
        </w:pPrChange>
      </w:pPr>
      <w:ins w:id="227" w:author="User123" w:date="2026-01-21T17:19:00Z">
        <w:r w:rsidRPr="00482648">
          <w:rPr>
            <w:rFonts w:ascii="GHEA Grapalat" w:eastAsia="Times New Roman" w:hAnsi="GHEA Grapalat" w:cs="Arial"/>
            <w:color w:val="333333"/>
            <w:sz w:val="24"/>
            <w:szCs w:val="24"/>
            <w:lang w:eastAsia="hy-AM"/>
            <w:rPrChange w:id="228" w:author="User123" w:date="2026-01-21T17:19:00Z">
              <w:rPr>
                <w:rFonts w:ascii="GHEA Grapalat" w:eastAsia="Times New Roman" w:hAnsi="GHEA Grapalat" w:cs="Arial"/>
                <w:color w:val="333333"/>
                <w:sz w:val="24"/>
                <w:szCs w:val="24"/>
                <w:lang w:val="en-US" w:eastAsia="hy-AM"/>
              </w:rPr>
            </w:rPrChange>
          </w:rPr>
          <w:t>2.1)</w:t>
        </w:r>
      </w:ins>
      <w:ins w:id="229" w:author="User123" w:date="2026-01-21T17:20:00Z">
        <w:r w:rsidRPr="00482648">
          <w:rPr>
            <w:rFonts w:ascii="GHEA Grapalat" w:eastAsia="Times New Roman" w:hAnsi="GHEA Grapalat" w:cs="Arial"/>
            <w:color w:val="333333"/>
            <w:sz w:val="24"/>
            <w:szCs w:val="24"/>
            <w:lang w:eastAsia="hy-AM"/>
            <w:rPrChange w:id="230" w:author="User123" w:date="2026-01-21T17:20:00Z">
              <w:rPr>
                <w:rFonts w:ascii="GHEA Grapalat" w:eastAsia="Times New Roman" w:hAnsi="GHEA Grapalat" w:cs="Arial"/>
                <w:color w:val="333333"/>
                <w:sz w:val="24"/>
                <w:szCs w:val="24"/>
                <w:lang w:val="en-US" w:eastAsia="hy-AM"/>
              </w:rPr>
            </w:rPrChange>
          </w:rPr>
          <w:t xml:space="preserve"> </w:t>
        </w:r>
      </w:ins>
      <w:ins w:id="231" w:author="User123" w:date="2026-01-21T17:19:00Z">
        <w:r w:rsidRPr="00D851C7">
          <w:rPr>
            <w:rFonts w:ascii="GHEA Grapalat" w:eastAsia="Times New Roman" w:hAnsi="GHEA Grapalat" w:cs="Arial"/>
            <w:color w:val="333333"/>
            <w:sz w:val="24"/>
            <w:szCs w:val="24"/>
            <w:lang w:eastAsia="hy-AM"/>
          </w:rPr>
          <w:t>նրա ազատությունը սահմանափակվել է դատարանի որոշմամբ և նրա մասնակցությունը կրթական ծրագրին անհնարին է</w:t>
        </w:r>
        <w:r w:rsidRPr="00D851C7">
          <w:rPr>
            <w:rFonts w:ascii="Cambria Math" w:eastAsia="Times New Roman" w:hAnsi="Cambria Math" w:cs="Cambria Math"/>
            <w:color w:val="333333"/>
            <w:sz w:val="24"/>
            <w:szCs w:val="24"/>
            <w:lang w:eastAsia="hy-AM"/>
          </w:rPr>
          <w:t>․</w:t>
        </w:r>
      </w:ins>
    </w:p>
    <w:p w14:paraId="7A19194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զինվորական ծառայության դեպքերում.</w:t>
      </w:r>
    </w:p>
    <w:p w14:paraId="2FEB177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ժամանակավոր անաշխատունակության պատճառներով.</w:t>
      </w:r>
    </w:p>
    <w:p w14:paraId="68EF773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ընտանեկան հանգամանքների հիմքով.</w:t>
      </w:r>
    </w:p>
    <w:p w14:paraId="25EC5337" w14:textId="77777777" w:rsidR="00482648" w:rsidRDefault="00941907" w:rsidP="00941907">
      <w:pPr>
        <w:shd w:val="clear" w:color="auto" w:fill="FFFFFF"/>
        <w:spacing w:after="0" w:line="240" w:lineRule="auto"/>
        <w:ind w:firstLine="375"/>
        <w:jc w:val="both"/>
        <w:rPr>
          <w:ins w:id="232" w:author="User123" w:date="2026-01-21T17:20: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փոխանակման և համագործակցային ծրագրերում միջանկյալ ուսումնառության դեպքում</w:t>
      </w:r>
      <w:ins w:id="233" w:author="User123" w:date="2026-01-21T17:20:00Z">
        <w:r w:rsidR="00482648" w:rsidRPr="00482648">
          <w:rPr>
            <w:rFonts w:ascii="GHEA Grapalat" w:eastAsia="Times New Roman" w:hAnsi="GHEA Grapalat" w:cs="Arial"/>
            <w:color w:val="333333"/>
            <w:sz w:val="24"/>
            <w:szCs w:val="24"/>
            <w:lang w:eastAsia="hy-AM"/>
            <w:rPrChange w:id="234" w:author="User123" w:date="2026-01-21T17:20:00Z">
              <w:rPr>
                <w:rFonts w:ascii="GHEA Grapalat" w:eastAsia="Times New Roman" w:hAnsi="GHEA Grapalat" w:cs="Arial"/>
                <w:color w:val="333333"/>
                <w:sz w:val="24"/>
                <w:szCs w:val="24"/>
                <w:lang w:val="en-US" w:eastAsia="hy-AM"/>
              </w:rPr>
            </w:rPrChange>
          </w:rPr>
          <w:t>.</w:t>
        </w:r>
      </w:ins>
    </w:p>
    <w:p w14:paraId="45BD23B1" w14:textId="63160C3E" w:rsidR="00941907" w:rsidRPr="00564A46" w:rsidRDefault="00482648">
      <w:pPr>
        <w:spacing w:after="0" w:line="360" w:lineRule="auto"/>
        <w:ind w:firstLine="284"/>
        <w:jc w:val="both"/>
        <w:rPr>
          <w:rFonts w:ascii="GHEA Grapalat" w:eastAsia="Times New Roman" w:hAnsi="GHEA Grapalat" w:cs="Arial"/>
          <w:color w:val="333333"/>
          <w:sz w:val="24"/>
          <w:szCs w:val="24"/>
          <w:lang w:eastAsia="hy-AM"/>
        </w:rPr>
        <w:pPrChange w:id="235" w:author="User123" w:date="2026-01-21T17:21:00Z">
          <w:pPr>
            <w:shd w:val="clear" w:color="auto" w:fill="FFFFFF"/>
            <w:spacing w:after="0" w:line="240" w:lineRule="auto"/>
            <w:ind w:firstLine="375"/>
            <w:jc w:val="both"/>
          </w:pPr>
        </w:pPrChange>
      </w:pPr>
      <w:ins w:id="236" w:author="User123" w:date="2026-01-21T17:20:00Z">
        <w:r w:rsidRPr="00482648">
          <w:rPr>
            <w:rFonts w:ascii="GHEA Grapalat" w:eastAsia="Times New Roman" w:hAnsi="GHEA Grapalat" w:cs="Arial"/>
            <w:color w:val="333333"/>
            <w:sz w:val="24"/>
            <w:szCs w:val="24"/>
            <w:lang w:eastAsia="hy-AM"/>
            <w:rPrChange w:id="237" w:author="User123" w:date="2026-01-21T17:20:00Z">
              <w:rPr>
                <w:rFonts w:ascii="GHEA Grapalat" w:eastAsia="Times New Roman" w:hAnsi="GHEA Grapalat" w:cs="Arial"/>
                <w:color w:val="333333"/>
                <w:sz w:val="24"/>
                <w:szCs w:val="24"/>
                <w:lang w:val="en-US" w:eastAsia="hy-AM"/>
              </w:rPr>
            </w:rPrChange>
          </w:rPr>
          <w:t xml:space="preserve">7) </w:t>
        </w:r>
        <w:r w:rsidRPr="00D851C7">
          <w:rPr>
            <w:rFonts w:ascii="GHEA Grapalat" w:eastAsia="Times New Roman" w:hAnsi="GHEA Grapalat" w:cs="Arial"/>
            <w:color w:val="333333"/>
            <w:sz w:val="24"/>
            <w:szCs w:val="24"/>
            <w:lang w:eastAsia="hy-AM"/>
          </w:rPr>
          <w:t>դատարանի որոշմամբ ճանաչվել է անհայտ բացակայող կամ մահացած</w:t>
        </w:r>
      </w:ins>
      <w:ins w:id="238" w:author="User123" w:date="2026-01-21T17:22:00Z">
        <w:r w:rsidR="00564A46" w:rsidRPr="00564A46">
          <w:rPr>
            <w:rFonts w:ascii="GHEA Grapalat" w:eastAsia="Times New Roman" w:hAnsi="GHEA Grapalat" w:cs="Arial"/>
            <w:color w:val="333333"/>
            <w:sz w:val="24"/>
            <w:szCs w:val="24"/>
            <w:lang w:eastAsia="hy-AM"/>
            <w:rPrChange w:id="239" w:author="User123" w:date="2026-01-21T17:22:00Z">
              <w:rPr>
                <w:rFonts w:ascii="GHEA Grapalat" w:eastAsia="Times New Roman" w:hAnsi="GHEA Grapalat" w:cs="Arial"/>
                <w:color w:val="333333"/>
                <w:sz w:val="24"/>
                <w:szCs w:val="24"/>
                <w:lang w:val="en-US" w:eastAsia="hy-AM"/>
              </w:rPr>
            </w:rPrChange>
          </w:rPr>
          <w:t>։</w:t>
        </w:r>
      </w:ins>
    </w:p>
    <w:p w14:paraId="040F055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Ուսանողի ուսումնառության դադարեցումը ազատման միջոցով կիրառվում է՝</w:t>
      </w:r>
    </w:p>
    <w:p w14:paraId="4F4B708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ուսանողի դիմումի համաձայն.</w:t>
      </w:r>
    </w:p>
    <w:p w14:paraId="1C28DA2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այլ հաստատություն տեղափոխվելու դեպքում:</w:t>
      </w:r>
    </w:p>
    <w:p w14:paraId="66463F0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Ուսանողի ուսումնառության դադարեցումը հեռացման միջոցով կիրառվում է՝</w:t>
      </w:r>
    </w:p>
    <w:p w14:paraId="2FED754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ՄՈՒՀ-ի ներքին կարգապահական կանոններով կամ ՄՈՒՀ-ի և ուսանողի միջև կնքված ուսումնառության պայմանագրով սահմանված պարտականությունները չկատարելու կամ ոչ պատշաճ կատարելու, այդ թվում՝ ՄՈՒՀ-ի սահմանած ժամկետում ուսման վարձավճարը չվճարելու դեպքում.</w:t>
      </w:r>
    </w:p>
    <w:p w14:paraId="43B89D9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ուսումնառության վերջնարդյունքների ձեռքբերման անբավարար մակարդակի դեպքում՝ անկախ ուսումնառության հիմքից, եթե ՄՈՒՀ-ի սահմանած կարգով և ժամկետում չի լրացրել դրանք։</w:t>
      </w:r>
    </w:p>
    <w:p w14:paraId="1C82E60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ՄՈՒՀ-ի կանոնադրությամբ և ներքին կարգապահական կանոններով նախատեսված պարտականությունների խախտման դեպքում ուսանողի նկատմամբ կարող են կիրառվել կարգապահական տույժեր, այդ թվում՝ ՄՈՒՀ-ից հեռացում: Ուսանողի նկատմամբ հավելյալ դրամական վճարի ձևով կարգապահական միջոցներ չեն կարող կիրառվել, բացառությամբ պատճառված վնասի հատուցման դեպքերի։</w:t>
      </w:r>
    </w:p>
    <w:p w14:paraId="64BE6BA9" w14:textId="3C58B130" w:rsidR="00941907" w:rsidRPr="00564A46" w:rsidRDefault="00941907">
      <w:pPr>
        <w:spacing w:after="0" w:line="360" w:lineRule="auto"/>
        <w:ind w:firstLine="284"/>
        <w:jc w:val="both"/>
        <w:rPr>
          <w:rFonts w:ascii="GHEA Grapalat" w:eastAsia="Times New Roman" w:hAnsi="GHEA Grapalat" w:cs="Arial"/>
          <w:color w:val="333333"/>
          <w:sz w:val="24"/>
          <w:szCs w:val="24"/>
          <w:lang w:eastAsia="hy-AM"/>
        </w:rPr>
        <w:pPrChange w:id="240" w:author="User123" w:date="2026-01-21T17:26:00Z">
          <w:pPr>
            <w:shd w:val="clear" w:color="auto" w:fill="FFFFFF"/>
            <w:spacing w:after="0" w:line="240" w:lineRule="auto"/>
            <w:ind w:firstLine="375"/>
            <w:jc w:val="both"/>
          </w:pPr>
        </w:pPrChange>
      </w:pPr>
      <w:r w:rsidRPr="00941907">
        <w:rPr>
          <w:rFonts w:ascii="GHEA Grapalat" w:eastAsia="Times New Roman" w:hAnsi="GHEA Grapalat" w:cs="Arial"/>
          <w:color w:val="333333"/>
          <w:sz w:val="24"/>
          <w:szCs w:val="24"/>
          <w:lang w:eastAsia="hy-AM"/>
        </w:rPr>
        <w:t>8. Սույն հոդվածի 4-րդ մասի 1-3-րդ կետերով սահմանված դեպքերում ուսանողին տրամադրվում է ակադեմիական արձակուրդ՝ օրենքով սահմանված ժամկետով, իսկ 4-րդ մասի 4-6-րդ կետերով սահմանված դեպքերում՝ ակադեմիական արձակուրդ՝ հիմնավորված ժամկետով, բայց ոչ ավելի, քան մեկ տարի տևողությամբ։ Ակադեմիական արձակուրդի ընթացքում պահպանվում են ուսանողի իրավունքը, ինչպես նաև ուսումնառության պայմանները: Ակադեմիական արձակուրդ տրամադրելու հիմքերը, կարգը և ժամկետները, ինչպես նաև ուսանողի կարգավիճակը վերականգնելու ժամկետները սահմանում է լիազոր մարմինը:</w:t>
      </w:r>
      <w:ins w:id="241" w:author="User123" w:date="2026-01-21T17:24:00Z">
        <w:r w:rsidR="00564A46" w:rsidRPr="00564A46">
          <w:rPr>
            <w:rFonts w:ascii="GHEA Grapalat" w:eastAsia="Times New Roman" w:hAnsi="GHEA Grapalat" w:cs="Arial"/>
            <w:color w:val="333333"/>
            <w:sz w:val="24"/>
            <w:szCs w:val="24"/>
            <w:lang w:eastAsia="hy-AM"/>
            <w:rPrChange w:id="242" w:author="User123" w:date="2026-01-21T17:24:00Z">
              <w:rPr>
                <w:rFonts w:ascii="GHEA Grapalat" w:eastAsia="Times New Roman" w:hAnsi="GHEA Grapalat" w:cs="Arial"/>
                <w:color w:val="333333"/>
                <w:sz w:val="24"/>
                <w:szCs w:val="24"/>
                <w:lang w:val="en-US" w:eastAsia="hy-AM"/>
              </w:rPr>
            </w:rPrChange>
          </w:rPr>
          <w:t xml:space="preserve"> </w:t>
        </w:r>
        <w:r w:rsidR="00564A46" w:rsidRPr="00D851C7">
          <w:rPr>
            <w:rFonts w:ascii="GHEA Grapalat" w:eastAsia="Times New Roman" w:hAnsi="GHEA Grapalat" w:cs="Arial"/>
            <w:color w:val="333333"/>
            <w:sz w:val="24"/>
            <w:szCs w:val="24"/>
            <w:lang w:eastAsia="hy-AM"/>
          </w:rPr>
          <w:t>Սույն հոդվածի 4-րդ մասի 7-րդ կետով սահմանված դեպքերում ուսանողի կարգավիճակը վերականգնվում է համապատասխան հիմքերը վերանալու պահից մեկ ամսվա ընթացքում։</w:t>
        </w:r>
      </w:ins>
    </w:p>
    <w:p w14:paraId="78350E2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9. Ակադեմիական արձակուրդից վերադարձած ուսանողի կարգավիճակը վերականգնելիս, ինչպես նաև օրենքով սահմանված այլ դեպքերում ՄՈՒՀ ընդունվելու </w:t>
      </w:r>
      <w:r w:rsidRPr="00941907">
        <w:rPr>
          <w:rFonts w:ascii="GHEA Grapalat" w:eastAsia="Times New Roman" w:hAnsi="GHEA Grapalat" w:cs="Arial"/>
          <w:color w:val="333333"/>
          <w:sz w:val="24"/>
          <w:szCs w:val="24"/>
          <w:lang w:eastAsia="hy-AM"/>
        </w:rPr>
        <w:lastRenderedPageBreak/>
        <w:t>պահին սահմանված ուսման վարձի չափը պահպանվում է (բացառությամբ տվյալ ուսումնական տարում ուսման վարձի նվազման դեպքի), եթե ուսանողն իր կարգավիճակը վերականգնելու վերաբերյալ դիմումը ներկայացրել է լիազոր մարմնի սահմանած ժամկետում:</w:t>
      </w:r>
    </w:p>
    <w:p w14:paraId="266DE81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Ուսանողը կարող է մասնակցել (ընդգրկվել) մասնագիտական ոլորտի կամ համապետական նշանակության միջոցառումներին, իր ուսումնառած ծրագրին առնչվող կրթական ծրագրերին, մրցույթներին, փառատոներին և այլ ակադեմիական միջոցառումներին՝ համաձայն լիազոր մարմնի սահմանած կարգի։ Ուսանողի կրթական ծրագրի բաց թողնված արդյունքներն առանց լրացուցիչ վճարման պայմանի լրացվում են ՄՈՒՀ-ի աջակցությամբ։</w:t>
      </w:r>
    </w:p>
    <w:p w14:paraId="616E352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Ունկնդիրը մասնագիտական կրթական ծառայություններ ստանալիս օգտվում է ուսանողի իրավունքներից և կրում ուսանողի համար սահմանված պարտականությունները:</w:t>
      </w:r>
    </w:p>
    <w:p w14:paraId="5BF97E0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5CB5527E" w14:textId="77777777" w:rsidTr="00941907">
        <w:trPr>
          <w:tblCellSpacing w:w="7" w:type="dxa"/>
        </w:trPr>
        <w:tc>
          <w:tcPr>
            <w:tcW w:w="2025" w:type="dxa"/>
            <w:shd w:val="clear" w:color="auto" w:fill="FFFFFF"/>
            <w:hideMark/>
          </w:tcPr>
          <w:p w14:paraId="1BD8F4DD"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32.</w:t>
            </w:r>
          </w:p>
        </w:tc>
        <w:tc>
          <w:tcPr>
            <w:tcW w:w="0" w:type="auto"/>
            <w:shd w:val="clear" w:color="auto" w:fill="FFFFFF"/>
            <w:hideMark/>
          </w:tcPr>
          <w:p w14:paraId="6D3671B6"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Ուսանողների ուսման վարձը և կրթաթոշակը</w:t>
            </w:r>
          </w:p>
        </w:tc>
      </w:tr>
    </w:tbl>
    <w:p w14:paraId="332AA3E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05DDF57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ՄՈՒՀ-երը կրթական ծառայություններ մատուցելու համար կարող են սահմանել ըստ կրթական ծրագրի յուրաքանչյուր մակարդակի որակավորման (ուղղվածության) ուսման վարձը և որոշել դրա չափը, որը ենթակա չէ փոփոխման ամբողջ ուսումնառության ընթացքում, բացառությամբ սույն հոդվածի 2-րդ մասով նախատեսված դեպքերի, կամ եթե փոփոխությունը բարենպաստ է ուսանողի համար։</w:t>
      </w:r>
    </w:p>
    <w:p w14:paraId="2F1E79F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Ուսանողի կարգավիճակը վերականգնած ուսանողի ուսման վարձի չափը սահմանվում է տվյալ ուսումնական տարվա համար սահմանված չափով, բացառությամբ սույն օրենքի 30-րդ հոդվածի 8-րդ մասով նախատեսված դեպքերի, և ուսանողի հետ կնքվում է նոր պայմանագիր:</w:t>
      </w:r>
    </w:p>
    <w:p w14:paraId="3F3A1196" w14:textId="50C2F5A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3. Պետության կողմից կրթաթոշակը տրամադրվում է Կառավարության հաստատած տեղերի քանակին, չափանիշներին, չափին և կարգին համապատասխան՝ ուսանողի ակադեմիական առաջադիմության, գործնական աշխատանքային ուսուցման ընթացքում ձեռք բերած արդյունքների, հետազոտական աշխատանքների, մասնագիտական նվաճումների, հասարակական ակտիվության, սոցիալական, առողջական վիճակի ու օրենքով սահմանված այլ հիմքերով, </w:t>
      </w:r>
      <w:del w:id="243" w:author="User123" w:date="2026-01-21T17:28:00Z">
        <w:r w:rsidRPr="00941907" w:rsidDel="007A386D">
          <w:rPr>
            <w:rFonts w:ascii="GHEA Grapalat" w:eastAsia="Times New Roman" w:hAnsi="GHEA Grapalat" w:cs="Arial"/>
            <w:color w:val="333333"/>
            <w:sz w:val="24"/>
            <w:szCs w:val="24"/>
            <w:lang w:eastAsia="hy-AM"/>
          </w:rPr>
          <w:delText>ինչպես նաև ուսանողի կեցության, տրանսպորտային ծախսերի, սննդի և օրենսդրությամբ սահմանված այլ դեպքերում</w:delText>
        </w:r>
      </w:del>
      <w:r w:rsidRPr="00941907">
        <w:rPr>
          <w:rFonts w:ascii="GHEA Grapalat" w:eastAsia="Times New Roman" w:hAnsi="GHEA Grapalat" w:cs="Arial"/>
          <w:color w:val="333333"/>
          <w:sz w:val="24"/>
          <w:szCs w:val="24"/>
          <w:lang w:eastAsia="hy-AM"/>
        </w:rPr>
        <w:t>։ Կրթաթոշակ ստացող ուսանողը ուսումնական տարվա արդյունքներով կարող է ենթարկվել փոխատեղման։</w:t>
      </w:r>
    </w:p>
    <w:p w14:paraId="31C16FF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Պետության համար առաջնահերթություն և կարևորություն ներկայացնող որակավորումներով կամ սահմանամերձ կամ բարձրլեռնային բնակավայրերի կամ նպատակային ուսուցման այլ հիմքերով ընդունված ուսանողներին կրթաթոշակը տրամադրվում է սույն հոդվածի 3-րդ մասով նախատեսված հիմքերից անկախ։</w:t>
      </w:r>
    </w:p>
    <w:p w14:paraId="64F0898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Պետական բյուջեից ֆինանսավորում չեն կարող ստանալ այն անձինք, որոնք՝</w:t>
      </w:r>
    </w:p>
    <w:p w14:paraId="7AD9E2F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զուգահեռ ուսումնառում են այլ կրթական ծրագրի մակարդակով կամ որակավորմամբ, եթե նրանք այդ կրթական ծրագրի կրեդիտների կեսից ավելին ձեռք են բերել պետական բյուջեի միջոցներով, բացառությամբ Կառավարության սահմանած դեպքերի.</w:t>
      </w:r>
    </w:p>
    <w:p w14:paraId="13E57B3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միաժամանակ ուսումնառում են նույն կրթական մակարդակի երկու որակավորման կրթական ծրագրով և դրանցից մեկի ուսումնառության համար պետական բյուջեի միջոցներից ստանում են ֆինանսավորում.</w:t>
      </w:r>
    </w:p>
    <w:p w14:paraId="65B4EA7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3) ուսումնառում են Հայաստանի Հանրապետությունում գործող օտարերկրյա ՄՈՒՀ-երի մասնաճյուղերում, բացառությամբ միջազգային պայմանագրերով սահմանված դեպքերի.</w:t>
      </w:r>
    </w:p>
    <w:p w14:paraId="68947A6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Հայաստանի Հանրապետության երկքաղաքացի են, սակայն ՄՈՒՀ են ընդունվել օտարերկրյա քաղաքացիների համար սահմանված կարգով։</w:t>
      </w:r>
    </w:p>
    <w:p w14:paraId="232895B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Արգելվում է կրթության առանձնահատուկ պայմանների կարիք ունեցող անձանց ուսումնառությունը կազմակերպելու նպատակով անհրաժեշտ ծառայությունների մատուցման համար գանձել հավելյալ վճարներ:</w:t>
      </w:r>
    </w:p>
    <w:p w14:paraId="67044E3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Արգելվում է ՄՈՒՀ-երի վճարովի ուսուցմամբ ուսումնառող՝ Վրաստանի Սամցխե-Ջավախք ու Քվեմո-Քարթլի նահանգներում գրանցված և բնակվող հայազգի, Հայաստանի Հանրապետությունում փախստական ճանաչված և ապաստան ստացած անձանց, ինչպես նաև ծագումով հայ այն օտարերկրյա քաղաքացիների համար, որոնց մշտական բնակության օտարերկրյա պետությունում ստեղծվել է նրանց կյանքին կամ առողջությանը սպառնացող արտակարգ իրավիճակ, կիրառել ուսման վարձի ավելի բարձր չափ, քան սահմանված է տվյալ ՄՈՒՀ-ում ուսումնառող Հայաստանի Հանրապետության քաղաքացիների համար: Սույն մասում նշված արտակարգ իրավիճակի առկայությունը հավաստում է արտաքին քաղաքականության բնագավառի պետական կառավարման լիազոր մարմինը:</w:t>
      </w:r>
    </w:p>
    <w:p w14:paraId="2B3991C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ՄՈՒՀ-ը կարող է վճարովի հիմունքով սովորող ուսանողական համակազմի մինչև տասը տոկոսին, հաշվի առնելով ուսանողի սոցիալական վիճակը և բարձր առաջադիմության արդյունքները, իր միջոցների հաշվին ամբողջությամբ կամ մասնակի փոխհատուցել ուսման վարձը՝ լիազոր մարմնի սահմանած կարգով:</w:t>
      </w:r>
    </w:p>
    <w:p w14:paraId="5A9AA4E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ՄՈՒՀ-ն ուսանողներին կարող է տրամադրել կրթաթոշակներ և ուսանողական ֆինանսական խրախուսում, ինչպես նաև կարող է սահմանել ուսման վարձի վճարման պարբերականությունը:</w:t>
      </w:r>
    </w:p>
    <w:p w14:paraId="79B45C4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2B80DEF8" w14:textId="77777777" w:rsidTr="00941907">
        <w:trPr>
          <w:tblCellSpacing w:w="7" w:type="dxa"/>
        </w:trPr>
        <w:tc>
          <w:tcPr>
            <w:tcW w:w="2025" w:type="dxa"/>
            <w:shd w:val="clear" w:color="auto" w:fill="FFFFFF"/>
            <w:hideMark/>
          </w:tcPr>
          <w:p w14:paraId="6D668EEA"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34.</w:t>
            </w:r>
          </w:p>
        </w:tc>
        <w:tc>
          <w:tcPr>
            <w:tcW w:w="0" w:type="auto"/>
            <w:shd w:val="clear" w:color="auto" w:fill="FFFFFF"/>
            <w:hideMark/>
          </w:tcPr>
          <w:p w14:paraId="1285A112"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ՄՈՒՀ-ի աշխատողները, նրանց իրավունքներն ու պարտականությունները</w:t>
            </w:r>
          </w:p>
        </w:tc>
      </w:tr>
    </w:tbl>
    <w:p w14:paraId="09F6A91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56C268E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ՄՈՒՀ-ի դասախոս կարող է լինել այն անձը, որն ունի՝</w:t>
      </w:r>
    </w:p>
    <w:p w14:paraId="7B3FDFB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դասավանդվող մոդուլային ծրագրի համար հիմնարար համարվող որակավորմամբ բարձրագույն կրթություն կամ առնվազն միջին մասնագիտական կրթություն և համապատասխան բնագավառում վերջին տասը տարվա ընթացքում առնվազն չորս տարվա աշխատանքային ստաժ կամ</w:t>
      </w:r>
    </w:p>
    <w:p w14:paraId="5C76D30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բարձրագույն կրթություն կամ առնվազն միջին մասնագիտական կրթություն և դասավանդվող մոդուլային ծրագրի համար հիմնարար համարվող որակավորմամբ երաշխավորված լրացուցիչ կրթական ծրագրերով մասնագիտական ուսուցման վկայական և համապատասխան բնագավառում վերջին տասը տարվա ընթացքում առնվազն չորս տարվա աշխատանքային ստաժ, իսկ</w:t>
      </w:r>
    </w:p>
    <w:p w14:paraId="558AF2D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վարպետի դեպքում՝ առնվազն մասնագիտական կրթություն կամ վերջին տասը տարվա ընթացքում տվյալ զբաղմունքի բնագավառում գործունեության առնվազն չորս տարվա աշխատանքային ստաժ։</w:t>
      </w:r>
    </w:p>
    <w:p w14:paraId="4E92CB2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Սույն հոդվածի 1-ին մասի իմաստով՝ հիմնարար է համարվում դասավանդվող մոդուլային ծրագրի բովանդակության առնվազն 30 տոկոսը։</w:t>
      </w:r>
    </w:p>
    <w:p w14:paraId="7088F8C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3. Պետական ՄՈՒՀ-ի դասախոսի կամ վարպետի թափուր տեղերը համալրվում են կրթության պետական կառավարման լիազոր մարմնի սահմանած մրցութային կարգով։ Թափուր տեղ է համարվում տվյալ որակավորման ուղղվածության ուսումնական պլանով սահմանված առարկան կամ մոդուլը դասավանդող դասախոսի կամ վարպետի չզբաղեցրած պաշտոնը: Թափուր տեղի համար մրցույթ կարող է չհայտարարվել կրթության պետական կառավարման լիազոր մարմնի սահմանած դեպքերում։</w:t>
      </w:r>
    </w:p>
    <w:p w14:paraId="51BCC10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ՄՈՒՀ-ի աշխատողների ընտրության, նշանակման, առաջխաղացման և վերանշանակման չափանիշներն ու պայմանները, իրավունքներն ու պարտականությունները սահմանվում են սույն օրենքով, ՄՈՒՀ-ի կանոնադրությամբ և ներքին իրավական ակտերով:</w:t>
      </w:r>
    </w:p>
    <w:p w14:paraId="5147437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Մանկավարժական աշխատողների պաշտոնները դասակարգվում են հետևյալ աստիճանակարգությամբ.</w:t>
      </w:r>
    </w:p>
    <w:p w14:paraId="35F46FC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ասիստենտ կամ կրտսեր դասախոս, կրտսեր վարպետ.</w:t>
      </w:r>
    </w:p>
    <w:p w14:paraId="7D719BB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դասախոս, վարպետ.</w:t>
      </w:r>
    </w:p>
    <w:p w14:paraId="0A703EB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ավագ դասախոս, ավագ վարպետ.</w:t>
      </w:r>
    </w:p>
    <w:p w14:paraId="0F23780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մասնագիտացված ուսուցման հրահանգիչ։</w:t>
      </w:r>
    </w:p>
    <w:p w14:paraId="6C09E1AE" w14:textId="05387A4F" w:rsidR="00263FA2" w:rsidRPr="0094403C" w:rsidRDefault="00941907" w:rsidP="00263FA2">
      <w:pPr>
        <w:widowControl w:val="0"/>
        <w:tabs>
          <w:tab w:val="left" w:pos="651"/>
        </w:tabs>
        <w:autoSpaceDE w:val="0"/>
        <w:autoSpaceDN w:val="0"/>
        <w:spacing w:after="0" w:line="360" w:lineRule="auto"/>
        <w:ind w:left="106" w:right="-1"/>
        <w:jc w:val="both"/>
        <w:rPr>
          <w:ins w:id="244" w:author="User123" w:date="2026-01-21T17:38:00Z"/>
          <w:rFonts w:ascii="GHEA Grapalat" w:hAnsi="GHEA Grapalat"/>
          <w:sz w:val="24"/>
          <w:szCs w:val="24"/>
          <w:lang w:val="en-US"/>
        </w:rPr>
      </w:pPr>
      <w:del w:id="245" w:author="User123" w:date="2026-01-21T17:38:00Z">
        <w:r w:rsidRPr="00941907" w:rsidDel="00263FA2">
          <w:rPr>
            <w:rFonts w:ascii="GHEA Grapalat" w:eastAsia="Times New Roman" w:hAnsi="GHEA Grapalat" w:cs="Arial"/>
            <w:color w:val="333333"/>
            <w:sz w:val="24"/>
            <w:szCs w:val="24"/>
            <w:lang w:eastAsia="hy-AM"/>
          </w:rPr>
          <w:delText>6. Սույն հոդվածի 5-րդ մասով սահմանված պաշտոնները փոխկապակցված են մանկավարժական աշխատողի ատեստավորման արդյունքների կամ շնորհված տարակարգի հետ՝ կրթության պետական կառավարման լիազոր մարմնի սահմանած կարգով։</w:delText>
        </w:r>
      </w:del>
      <w:ins w:id="246" w:author="User123" w:date="2026-01-21T17:38:00Z">
        <w:r w:rsidR="00263FA2" w:rsidRPr="00263FA2">
          <w:rPr>
            <w:rFonts w:ascii="GHEA Grapalat" w:eastAsia="Times New Roman" w:hAnsi="GHEA Grapalat" w:cs="Arial"/>
            <w:color w:val="333333"/>
            <w:sz w:val="24"/>
            <w:szCs w:val="24"/>
            <w:lang w:eastAsia="hy-AM"/>
            <w:rPrChange w:id="247" w:author="User123" w:date="2026-01-21T17:38:00Z">
              <w:rPr>
                <w:rFonts w:ascii="GHEA Grapalat" w:eastAsia="Times New Roman" w:hAnsi="GHEA Grapalat" w:cs="Arial"/>
                <w:color w:val="333333"/>
                <w:sz w:val="24"/>
                <w:szCs w:val="24"/>
                <w:lang w:val="en-US" w:eastAsia="hy-AM"/>
              </w:rPr>
            </w:rPrChange>
          </w:rPr>
          <w:t xml:space="preserve"> </w:t>
        </w:r>
        <w:r w:rsidR="00263FA2" w:rsidRPr="00EA427C">
          <w:rPr>
            <w:rFonts w:ascii="GHEA Grapalat" w:hAnsi="GHEA Grapalat"/>
            <w:w w:val="115"/>
            <w:sz w:val="24"/>
            <w:szCs w:val="24"/>
          </w:rPr>
          <w:tab/>
        </w:r>
        <w:r w:rsidR="00263FA2" w:rsidRPr="0094403C">
          <w:rPr>
            <w:rFonts w:ascii="GHEA Grapalat" w:hAnsi="GHEA Grapalat"/>
            <w:sz w:val="24"/>
            <w:szCs w:val="24"/>
            <w:highlight w:val="green"/>
          </w:rPr>
          <w:t>«6. Սույն հոդվածի 5-րդ մասով սահմանված 1-ից 3-րդ կետերով սահմանված պաշտոնների աստիճանակարգությունը փոխկապակցված են ՄՈՒՀ-ի ներքին և արտաքին  գնահատման արդյունքում արձանագրված մանկավարժական աշխատողի զբաղեցրած պաշտոնի նկարագրով սահմանված մասնագիտական զարգացման ցուցանիշներից, որի շնորհման պայմաններն ու կարգը սահմանվում է ՄՈՒՀ-ի կանոնադրությամբ։</w:t>
        </w:r>
        <w:r w:rsidR="00263FA2" w:rsidRPr="0094403C">
          <w:rPr>
            <w:rFonts w:ascii="GHEA Grapalat" w:hAnsi="GHEA Grapalat"/>
            <w:sz w:val="24"/>
            <w:szCs w:val="24"/>
            <w:highlight w:val="green"/>
            <w:lang w:val="en-US"/>
          </w:rPr>
          <w:t>».</w:t>
        </w:r>
        <w:r w:rsidR="00263FA2">
          <w:rPr>
            <w:rFonts w:ascii="GHEA Grapalat" w:hAnsi="GHEA Grapalat"/>
            <w:sz w:val="24"/>
            <w:szCs w:val="24"/>
            <w:lang w:val="en-US"/>
          </w:rPr>
          <w:t xml:space="preserve"> </w:t>
        </w:r>
      </w:ins>
    </w:p>
    <w:p w14:paraId="5EC18F0B" w14:textId="5223B104" w:rsidR="00941907" w:rsidRPr="00263FA2" w:rsidDel="00263FA2" w:rsidRDefault="00941907" w:rsidP="00941907">
      <w:pPr>
        <w:shd w:val="clear" w:color="auto" w:fill="FFFFFF"/>
        <w:spacing w:after="0" w:line="240" w:lineRule="auto"/>
        <w:ind w:firstLine="375"/>
        <w:jc w:val="both"/>
        <w:rPr>
          <w:del w:id="248" w:author="User123" w:date="2026-01-21T17:38:00Z"/>
          <w:rFonts w:ascii="GHEA Grapalat" w:eastAsia="Times New Roman" w:hAnsi="GHEA Grapalat" w:cs="Arial"/>
          <w:color w:val="333333"/>
          <w:sz w:val="24"/>
          <w:szCs w:val="24"/>
          <w:lang w:val="en-US" w:eastAsia="hy-AM"/>
          <w:rPrChange w:id="249" w:author="User123" w:date="2026-01-21T17:38:00Z">
            <w:rPr>
              <w:del w:id="250" w:author="User123" w:date="2026-01-21T17:38:00Z"/>
              <w:rFonts w:ascii="GHEA Grapalat" w:eastAsia="Times New Roman" w:hAnsi="GHEA Grapalat" w:cs="Arial"/>
              <w:color w:val="333333"/>
              <w:sz w:val="24"/>
              <w:szCs w:val="24"/>
              <w:lang w:eastAsia="hy-AM"/>
            </w:rPr>
          </w:rPrChange>
        </w:rPr>
      </w:pPr>
    </w:p>
    <w:p w14:paraId="429990A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Մշակույթի, սպորտի և այլ ոլորտներում ՄՈՒՀ-ի կրթական ծրագրերի մակարդակի և որակավորումների ուսումնառության կազմակերպման առանձնահատկություններից ելնելով՝ ՄՈՒՀ-ի կանոնադրությամբ կարող են սահմանվել ուսումնաօժանդակ, արտադրական կազմի և այլ պաշտոններ:</w:t>
      </w:r>
    </w:p>
    <w:p w14:paraId="184F59F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Վարչական պաշտոն զբաղեցնող կամ կառավարման գործառույթներ իրականացնող և համապատասխան որակավորում ունեցող անձինք կարող են նույն ՄՈՒՀ-ում իրականացնել նաև մանկավարժական գործունեություն՝ ոչ ավելի, քան շաբաթական ութ ակադեմիական ժամ բեռնվածությամբ։</w:t>
      </w:r>
    </w:p>
    <w:p w14:paraId="373A556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Վարչական պաշտոն զբաղեցնող անձը չի կարող զբաղեցնել վարչական կամ կառավարման գործառույթներ իրականացնող այլ պաշտոն:</w:t>
      </w:r>
    </w:p>
    <w:p w14:paraId="53EA5A7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ՄՈՒՀ-ի կրթական կառուցվածքային միավորի ղեկավարի (ամբիոնի վարիչի, ոլորտային հոսքի ղեկավարի և այլն) գործունեությունը համարվում է մանկավարժական։</w:t>
      </w:r>
    </w:p>
    <w:p w14:paraId="609DFE4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Պետական ՄՈՒՀ-ի ուսումնաօժանդակ, մանկավարժական և վարչական պաշտոններին ներկայացվող մասնագիտական չափանիշները սահմանում է լիազոր մարմինը՝ հաշվի առնելով ՄՈՒՀ-ի, կրթության մակարդակի և մասնագիտական ոլորտների կրթական ծրագրերի առանձնահատկությունները։</w:t>
      </w:r>
    </w:p>
    <w:p w14:paraId="283071E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ՄՈՒՀ-ի մանկավարժական աշխատողն իրավունք ունի՝</w:t>
      </w:r>
    </w:p>
    <w:p w14:paraId="658DDC9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 կրթական ծրագրի շրջանակներում իր հայեցողությամբ կազմելու դասընթացի կամ ուսումնական մոդուլի բովանդակությունը, ընտրելու դասավանդման և ուսումնառության մեթոդները և անհրաժեշտ ռեսուրսները, ուսանողական առաջադրանքների և </w:t>
      </w:r>
      <w:r w:rsidRPr="00941907">
        <w:rPr>
          <w:rFonts w:ascii="GHEA Grapalat" w:eastAsia="Times New Roman" w:hAnsi="GHEA Grapalat" w:cs="Arial"/>
          <w:color w:val="333333"/>
          <w:sz w:val="24"/>
          <w:szCs w:val="24"/>
          <w:lang w:eastAsia="hy-AM"/>
        </w:rPr>
        <w:lastRenderedPageBreak/>
        <w:t>հետազոտությունների թեմաները և սահմանելու դրանց կատարման մեթոդաբանությունը, ընթացիկ և ամփոփիչ արդյունքների գնահատման միջոցները, որոնք ապահովում են վերջնարդյունքների հաղթահարման արդյունավետությունը.</w:t>
      </w:r>
    </w:p>
    <w:p w14:paraId="0E557A5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առաջարկներ ներկայացնելու կրթական ծրագրի նկարագրերի, մոդուլների և ուսումնառության նյութերի բարելավման վերաբերյալ.</w:t>
      </w:r>
    </w:p>
    <w:p w14:paraId="0043D08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մասնակցելու մասնագիտական կատարելագործման դասընթացների և մասնագիտական փոխանակման ու գիտամանկավարժական այլ միջոցառումների.</w:t>
      </w:r>
    </w:p>
    <w:p w14:paraId="5EA10D92" w14:textId="77777777" w:rsidR="009658C6" w:rsidRPr="009658C6" w:rsidRDefault="00941907" w:rsidP="009658C6">
      <w:pPr>
        <w:pStyle w:val="CommentText"/>
        <w:spacing w:after="0" w:line="360" w:lineRule="auto"/>
        <w:ind w:left="766"/>
        <w:jc w:val="both"/>
        <w:rPr>
          <w:ins w:id="251" w:author="User123" w:date="2026-01-21T17:30:00Z"/>
          <w:rFonts w:ascii="GHEA Grapalat" w:hAnsi="GHEA Grapalat"/>
          <w:sz w:val="24"/>
          <w:szCs w:val="24"/>
        </w:rPr>
      </w:pPr>
      <w:r w:rsidRPr="00941907">
        <w:rPr>
          <w:rFonts w:ascii="GHEA Grapalat" w:eastAsia="Times New Roman" w:hAnsi="GHEA Grapalat" w:cs="Arial"/>
          <w:color w:val="333333"/>
          <w:sz w:val="24"/>
          <w:szCs w:val="24"/>
          <w:lang w:eastAsia="hy-AM"/>
        </w:rPr>
        <w:t xml:space="preserve">4) </w:t>
      </w:r>
      <w:del w:id="252" w:author="User123" w:date="2026-01-21T17:30:00Z">
        <w:r w:rsidRPr="00941907" w:rsidDel="009658C6">
          <w:rPr>
            <w:rFonts w:ascii="GHEA Grapalat" w:eastAsia="Times New Roman" w:hAnsi="GHEA Grapalat" w:cs="Arial"/>
            <w:color w:val="333333"/>
            <w:sz w:val="24"/>
            <w:szCs w:val="24"/>
            <w:lang w:eastAsia="hy-AM"/>
          </w:rPr>
          <w:delText>մասնակցելու արտահերթ ատեստավորմանը, դիմելու որակավորման համապատասխան տարակարգ ստանալու համար.</w:delText>
        </w:r>
      </w:del>
      <w:ins w:id="253" w:author="User123" w:date="2026-01-21T17:30:00Z">
        <w:r w:rsidR="009658C6" w:rsidRPr="009658C6">
          <w:rPr>
            <w:rFonts w:ascii="GHEA Grapalat" w:eastAsia="Times New Roman" w:hAnsi="GHEA Grapalat" w:cs="Arial"/>
            <w:color w:val="333333"/>
            <w:sz w:val="24"/>
            <w:szCs w:val="24"/>
            <w:lang w:eastAsia="hy-AM"/>
            <w:rPrChange w:id="254" w:author="User123" w:date="2026-01-21T17:30:00Z">
              <w:rPr>
                <w:rFonts w:ascii="GHEA Grapalat" w:eastAsia="Times New Roman" w:hAnsi="GHEA Grapalat" w:cs="Arial"/>
                <w:color w:val="333333"/>
                <w:sz w:val="24"/>
                <w:szCs w:val="24"/>
                <w:lang w:val="en-US" w:eastAsia="hy-AM"/>
              </w:rPr>
            </w:rPrChange>
          </w:rPr>
          <w:t xml:space="preserve"> </w:t>
        </w:r>
        <w:r w:rsidR="009658C6" w:rsidRPr="009658C6">
          <w:rPr>
            <w:rFonts w:ascii="GHEA Grapalat" w:hAnsi="GHEA Grapalat"/>
            <w:sz w:val="24"/>
            <w:szCs w:val="24"/>
          </w:rPr>
          <w:t xml:space="preserve">4) մասնակցելու մասնագիտական զարգացման եւ խրախուսման ծրագրերին՝ ատեստավորվելու կամ տարակարգ ստանալու նպատակով,». </w:t>
        </w:r>
      </w:ins>
    </w:p>
    <w:p w14:paraId="44A45C62" w14:textId="63927C1E" w:rsidR="00941907" w:rsidRPr="009658C6"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p>
    <w:p w14:paraId="7078E70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մասնակցելու փորձարարական, նորարարական ծրագրերի և մեթոդների մշակմանն ու ներդրմանը.</w:t>
      </w:r>
    </w:p>
    <w:p w14:paraId="6944E8F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կազմակերպելու և իրականացնելու մասնագիտական ուսուցման և կատարելագործման, ինչպես նաև սոցիալական, կամավորական, ձեռներեցության ծրագրեր.</w:t>
      </w:r>
    </w:p>
    <w:p w14:paraId="13A92BE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մասնակցելու տեղական և միջազգային ծրագրերի, մրցույթների և ընդգրկվելու աշխատանքային խմբերում.</w:t>
      </w:r>
    </w:p>
    <w:p w14:paraId="5C0652A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ընտրելու և ընտրվելու ՄՈՒՀ-ի համապատասխան պաշտոններում և մարմիններում՝ ՄՈՒՀ-ի կանոնադրությամբ սահմանված կարգով.</w:t>
      </w:r>
    </w:p>
    <w:p w14:paraId="799C9AD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մասնակցելու ՄՈՒՀ-ի գործունեությանը վերաբերող հարցերի քննարկմանը.</w:t>
      </w:r>
    </w:p>
    <w:p w14:paraId="07EC23D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ունենալու կազմակերպական և նյութատեխնիկական պայմաններ մասնագիտական գործունեություն իրականացնելու համար.</w:t>
      </w:r>
    </w:p>
    <w:p w14:paraId="09278F6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օգտվելու ՄՈՒՀ-ի գրադարանի, տեղեկատվական պահոցների ծառայություններից.</w:t>
      </w:r>
    </w:p>
    <w:p w14:paraId="4DB520E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12) ազատորեն օգտագործելու, տարածելու և փոխանակելու մասնագիտական տեղեկատվություն, տպագրելու և հրապարակելու սեփական հետազոտությունների արդյունքները, եթե դրանք չեն պարունակում օրենքով նախատեսված պետական, ծառայողական, առևտրային և այլ գաղտնիք համարվող տեղեկատվություն.</w:t>
      </w:r>
    </w:p>
    <w:p w14:paraId="38BC50D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պաշտպանված լինելու ուսանողների, մանկավարժական և այլ աշխատողների այնպիսի գործողություններից, որոնք նսեմացնում են իր մասնագիտական վարկանիշն ու արժանապատվությունը.</w:t>
      </w:r>
    </w:p>
    <w:p w14:paraId="2B769C9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օգտվելու ակադեմիական ազատության սկզբունքներից բխող իրավունքներից.</w:t>
      </w:r>
    </w:p>
    <w:p w14:paraId="00629EE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սահմանված կարգով օգտվելու տրանսպորտային ծառայությունների դիմաց հատկացվող փոխհատուցումից.</w:t>
      </w:r>
    </w:p>
    <w:p w14:paraId="6275FCE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16) օգտվելու օրենքով և ՄՈՒՀ-ի կանոնադրությամբ և այլ իրավական ակտերով իրեն վերապահված այլ իրավունքներից։</w:t>
      </w:r>
    </w:p>
    <w:p w14:paraId="6373D14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ՄՈՒՀ-ի մանկավարժական աշխատողը պարտավոր է՝</w:t>
      </w:r>
    </w:p>
    <w:p w14:paraId="6D2FA0B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պահպանել ՄՈՒՀ-ի կանոնադրությամբ և ներքին իրավական ակտերով սահմանված պահանջները.</w:t>
      </w:r>
    </w:p>
    <w:p w14:paraId="5734D70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հարգել և պաշտպանել ուսանողի իրավունքներն ու ազատությունները, պատիվն ու արժանապատվությունը.</w:t>
      </w:r>
    </w:p>
    <w:p w14:paraId="212B20C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նպաստել անձի կրթության իրավունքի իրացմանը՝ հաշվի առնելով յուրաքանչյուրի կրթական կարիքների առանձնահատկությունները.</w:t>
      </w:r>
    </w:p>
    <w:p w14:paraId="0E966E2F" w14:textId="05B08230" w:rsidR="00941907" w:rsidRDefault="00941907" w:rsidP="00941907">
      <w:pPr>
        <w:shd w:val="clear" w:color="auto" w:fill="FFFFFF"/>
        <w:spacing w:after="0" w:line="240" w:lineRule="auto"/>
        <w:ind w:firstLine="375"/>
        <w:jc w:val="both"/>
        <w:rPr>
          <w:ins w:id="255" w:author="User123" w:date="2026-01-21T17:31: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նպաստել ուսանողների կողմից ուսումնառության մոդուլների յուրացմանը և ուսումնառության վերջնարդյունքները ձեռք բերելուն.</w:t>
      </w:r>
    </w:p>
    <w:p w14:paraId="3540FAFB" w14:textId="28EE10AA" w:rsidR="009658C6" w:rsidRPr="009658C6" w:rsidRDefault="009658C6">
      <w:pPr>
        <w:tabs>
          <w:tab w:val="left" w:pos="665"/>
        </w:tabs>
        <w:spacing w:after="0" w:line="360" w:lineRule="auto"/>
        <w:ind w:right="-1"/>
        <w:jc w:val="both"/>
        <w:rPr>
          <w:ins w:id="256" w:author="User123" w:date="2026-01-21T17:31:00Z"/>
          <w:rFonts w:ascii="GHEA Grapalat" w:hAnsi="GHEA Grapalat"/>
          <w:sz w:val="24"/>
          <w:szCs w:val="24"/>
          <w:rPrChange w:id="257" w:author="User123" w:date="2026-01-21T17:31:00Z">
            <w:rPr>
              <w:ins w:id="258" w:author="User123" w:date="2026-01-21T17:31:00Z"/>
            </w:rPr>
          </w:rPrChange>
        </w:rPr>
        <w:pPrChange w:id="259" w:author="User123" w:date="2026-01-21T17:31:00Z">
          <w:pPr>
            <w:pStyle w:val="ListParagraph"/>
            <w:tabs>
              <w:tab w:val="left" w:pos="665"/>
            </w:tabs>
            <w:spacing w:after="0" w:line="360" w:lineRule="auto"/>
            <w:ind w:left="406" w:right="-1"/>
            <w:jc w:val="both"/>
          </w:pPr>
        </w:pPrChange>
      </w:pPr>
      <w:ins w:id="260" w:author="User123" w:date="2026-01-21T17:31:00Z">
        <w:r>
          <w:rPr>
            <w:rFonts w:ascii="GHEA Grapalat" w:hAnsi="GHEA Grapalat"/>
            <w:sz w:val="24"/>
            <w:szCs w:val="24"/>
          </w:rPr>
          <w:lastRenderedPageBreak/>
          <w:tab/>
        </w:r>
        <w:r w:rsidRPr="009658C6">
          <w:rPr>
            <w:rFonts w:ascii="GHEA Grapalat" w:hAnsi="GHEA Grapalat"/>
            <w:sz w:val="24"/>
            <w:szCs w:val="24"/>
            <w:rPrChange w:id="261" w:author="User123" w:date="2026-01-21T17:31:00Z">
              <w:rPr/>
            </w:rPrChange>
          </w:rPr>
          <w:t xml:space="preserve">4.1) մասնակցել հաշմանդամություն ունեցող ուսնողների կրթության առանձնահատուկ պայմանների կարիք գնահատմանը, խելամիտ հարմարեցումների սահմանմանը և դրանց կիրառմանը,  անհրաժեշտության դեպքում՝ անհատական ուսուցման և աշխատանքի պլանի մշակմանը,». </w:t>
        </w:r>
      </w:ins>
    </w:p>
    <w:p w14:paraId="5F7F2581" w14:textId="77777777" w:rsidR="009658C6" w:rsidRPr="00941907" w:rsidRDefault="009658C6"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p>
    <w:p w14:paraId="3C0DB16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մասնակցել պարտադիր ատեստավորմանը, իր պաշտոնի նկարագրին համապատասխան՝ մասնակցել վերապատրաստումների՝ համաձայն կրթության պետական կառավարման լիազոր մարմնի սահմանած կարգի և ժամանակացույցի.</w:t>
      </w:r>
    </w:p>
    <w:p w14:paraId="745B9C5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հետևողականորեն կատարելագործել իր առարկայական և մասնագիտական գիտելիքներն ու հմտությունները, իրականացնել ստեղծագործական և հետազոտական աշխատանքներ.</w:t>
      </w:r>
    </w:p>
    <w:p w14:paraId="7989092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համագործակցել գործընկերների հետ փորձի փոխանակման և մասնագիտական գործունեության արդյունավետության բարձրացման նպատակով.</w:t>
      </w:r>
    </w:p>
    <w:p w14:paraId="1931C1E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ուսանողների մեջ ձևավորել պատշաճ վարքագիծ ու վարվելակերպ, դաստիարակել հայրենասիրություն.</w:t>
      </w:r>
    </w:p>
    <w:p w14:paraId="24E8FB4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ուսանողների մեջ զարգացնել ինքնուրույնություն, նախաձեռնություն և ստեղծագործական ունակություններ.</w:t>
      </w:r>
    </w:p>
    <w:p w14:paraId="18FBF73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կատարել օրենքով, ՄՈՒՀ-ի կանոնադրությամբ, այլ իրավական ակտերով և աշխատանքային պայմանագրով նախատեսված այլ պարտականություններ:</w:t>
      </w:r>
    </w:p>
    <w:p w14:paraId="15486DA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Մանկավարժական աշխատողների համար ՄՈՒՀ-ը, պետական և տեղական ինքնակառավարման մարմինները, սոցիալական գործընկերները, կազմակերպությունները և անձինք կարող են սահմանել խրախուսման ձևեր։</w:t>
      </w:r>
    </w:p>
    <w:p w14:paraId="16A248C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571402A3" w14:textId="77777777" w:rsidTr="00941907">
        <w:trPr>
          <w:tblCellSpacing w:w="7" w:type="dxa"/>
        </w:trPr>
        <w:tc>
          <w:tcPr>
            <w:tcW w:w="2025" w:type="dxa"/>
            <w:shd w:val="clear" w:color="auto" w:fill="FFFFFF"/>
            <w:hideMark/>
          </w:tcPr>
          <w:p w14:paraId="6ACEAFDD"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35.</w:t>
            </w:r>
          </w:p>
        </w:tc>
        <w:tc>
          <w:tcPr>
            <w:tcW w:w="0" w:type="auto"/>
            <w:shd w:val="clear" w:color="auto" w:fill="FFFFFF"/>
            <w:hideMark/>
          </w:tcPr>
          <w:p w14:paraId="163DAC9F"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ՄՈՒՀ-ի մանկավարժական աշխատողներին ներկայացվող պահանջները, վերապատրաստումը, ատեստավորումը, տարակարգի շնորհումը</w:t>
            </w:r>
          </w:p>
        </w:tc>
      </w:tr>
    </w:tbl>
    <w:p w14:paraId="35B60DD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243ED1A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Սույն օրենքի 34-րդ հոդվածի 11-րդ մասով սահմանված մանկավարժական պաշտոնների մասնագիտական չափանիշների հիման վրա ՄՈՒՀ-ը սահմանում է յուրաքանչյուր մոդուլը կազմակերպող դասախոսի կամ վարպետի պաշտոնի նկարագիրը։</w:t>
      </w:r>
    </w:p>
    <w:p w14:paraId="18FD722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Դասախոսի և վարպետի պաշտոնի նկարագիրը ներառում է՝</w:t>
      </w:r>
    </w:p>
    <w:p w14:paraId="4E11C38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մասնագիտական խնդիրները.</w:t>
      </w:r>
    </w:p>
    <w:p w14:paraId="1A87A93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տեսական և գործնական ուսուցման ու դասավանդման ուսումնամեթոդական նկարագիրը.</w:t>
      </w:r>
    </w:p>
    <w:p w14:paraId="6173E7F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վերլուծական և հետազոտական աշխատանքների ուղղվածությունները.</w:t>
      </w:r>
    </w:p>
    <w:p w14:paraId="3696DD0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աշխատանքների պլանավորման և կազմակերպման հմտությունների նկարագիրը.</w:t>
      </w:r>
    </w:p>
    <w:p w14:paraId="54AA176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խորհրդատվություններ և հետադարձ կապ ապահովելու հմտությունների պահանջը.</w:t>
      </w:r>
    </w:p>
    <w:p w14:paraId="1C50BDA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թվային հմտությունների շրջանակը։</w:t>
      </w:r>
    </w:p>
    <w:p w14:paraId="6088BDCE" w14:textId="0DEE2F40"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3. Զբաղեցրած պաշտոնին համապատասխանությունն ստուգելու նպատակով կրթության պետական կառավարման լիազոր մարմնի սահմանած կարգով </w:t>
      </w:r>
      <w:del w:id="262" w:author="User123" w:date="2026-01-21T17:43:00Z">
        <w:r w:rsidRPr="00941907" w:rsidDel="00722EA9">
          <w:rPr>
            <w:rFonts w:ascii="GHEA Grapalat" w:eastAsia="Times New Roman" w:hAnsi="GHEA Grapalat" w:cs="Arial"/>
            <w:color w:val="333333"/>
            <w:sz w:val="24"/>
            <w:szCs w:val="24"/>
            <w:lang w:eastAsia="hy-AM"/>
          </w:rPr>
          <w:delText xml:space="preserve">երեք </w:delText>
        </w:r>
      </w:del>
      <w:ins w:id="263" w:author="User123" w:date="2026-01-21T17:43:00Z">
        <w:r w:rsidR="00722EA9" w:rsidRPr="00722EA9">
          <w:rPr>
            <w:rFonts w:ascii="GHEA Grapalat" w:eastAsia="Times New Roman" w:hAnsi="GHEA Grapalat" w:cs="Arial"/>
            <w:color w:val="333333"/>
            <w:sz w:val="24"/>
            <w:szCs w:val="24"/>
            <w:lang w:eastAsia="hy-AM"/>
            <w:rPrChange w:id="264" w:author="User123" w:date="2026-01-21T17:43:00Z">
              <w:rPr>
                <w:rFonts w:ascii="GHEA Grapalat" w:eastAsia="Times New Roman" w:hAnsi="GHEA Grapalat" w:cs="Arial"/>
                <w:color w:val="333333"/>
                <w:sz w:val="24"/>
                <w:szCs w:val="24"/>
                <w:lang w:val="en-US" w:eastAsia="hy-AM"/>
              </w:rPr>
            </w:rPrChange>
          </w:rPr>
          <w:t xml:space="preserve"> հինգ </w:t>
        </w:r>
      </w:ins>
      <w:r w:rsidRPr="00941907">
        <w:rPr>
          <w:rFonts w:ascii="GHEA Grapalat" w:eastAsia="Times New Roman" w:hAnsi="GHEA Grapalat" w:cs="Arial"/>
          <w:color w:val="333333"/>
          <w:sz w:val="24"/>
          <w:szCs w:val="24"/>
          <w:lang w:eastAsia="hy-AM"/>
        </w:rPr>
        <w:t>տարին մեկ հիմնական աշխատող հանդիսացող դասախոսի կամ վարպետի, իսկ համատեղությամբ աշխատող մանկավարժական աշխատողների և հրահանգիչների դեպքում՝ վերջիններիս ցանկությամբ, իրականացվում է ատեստավորում։</w:t>
      </w:r>
    </w:p>
    <w:p w14:paraId="78E677A0" w14:textId="2761857C" w:rsidR="00941907" w:rsidRPr="009D2AC1" w:rsidRDefault="00941907">
      <w:pPr>
        <w:pStyle w:val="CommentText"/>
        <w:spacing w:after="0" w:line="360" w:lineRule="auto"/>
        <w:ind w:left="360"/>
        <w:jc w:val="both"/>
        <w:rPr>
          <w:rFonts w:ascii="GHEA Grapalat" w:eastAsia="Times New Roman" w:hAnsi="GHEA Grapalat" w:cs="Arial"/>
          <w:color w:val="333333"/>
          <w:sz w:val="24"/>
          <w:szCs w:val="24"/>
          <w:lang w:val="en-US" w:eastAsia="hy-AM"/>
          <w:rPrChange w:id="265" w:author="User123" w:date="2026-01-21T17:52:00Z">
            <w:rPr>
              <w:rFonts w:ascii="GHEA Grapalat" w:eastAsia="Times New Roman" w:hAnsi="GHEA Grapalat" w:cs="Arial"/>
              <w:color w:val="333333"/>
              <w:sz w:val="24"/>
              <w:szCs w:val="24"/>
              <w:lang w:eastAsia="hy-AM"/>
            </w:rPr>
          </w:rPrChange>
        </w:rPr>
        <w:pPrChange w:id="266" w:author="User123" w:date="2026-01-21T17:52:00Z">
          <w:pPr>
            <w:shd w:val="clear" w:color="auto" w:fill="FFFFFF"/>
            <w:spacing w:after="0" w:line="240" w:lineRule="auto"/>
            <w:ind w:firstLine="375"/>
            <w:jc w:val="both"/>
          </w:pPr>
        </w:pPrChange>
      </w:pPr>
      <w:r w:rsidRPr="00941907">
        <w:rPr>
          <w:rFonts w:ascii="GHEA Grapalat" w:eastAsia="Times New Roman" w:hAnsi="GHEA Grapalat" w:cs="Arial"/>
          <w:color w:val="333333"/>
          <w:sz w:val="24"/>
          <w:szCs w:val="24"/>
          <w:lang w:eastAsia="hy-AM"/>
        </w:rPr>
        <w:lastRenderedPageBreak/>
        <w:t xml:space="preserve">4. Մինչև սահմանված ժամկետը լրանալը ՄՈՒՀ-ի մանկավարժական աշխատողը կարող է դիմել </w:t>
      </w:r>
      <w:del w:id="267" w:author="User123" w:date="2026-01-21T17:43:00Z">
        <w:r w:rsidRPr="00941907" w:rsidDel="00722EA9">
          <w:rPr>
            <w:rFonts w:ascii="GHEA Grapalat" w:eastAsia="Times New Roman" w:hAnsi="GHEA Grapalat" w:cs="Arial"/>
            <w:color w:val="333333"/>
            <w:sz w:val="24"/>
            <w:szCs w:val="24"/>
            <w:lang w:eastAsia="hy-AM"/>
          </w:rPr>
          <w:delText xml:space="preserve">արտահերթ </w:delText>
        </w:r>
      </w:del>
      <w:r w:rsidRPr="00941907">
        <w:rPr>
          <w:rFonts w:ascii="GHEA Grapalat" w:eastAsia="Times New Roman" w:hAnsi="GHEA Grapalat" w:cs="Arial"/>
          <w:color w:val="333333"/>
          <w:sz w:val="24"/>
          <w:szCs w:val="24"/>
          <w:lang w:eastAsia="hy-AM"/>
        </w:rPr>
        <w:t xml:space="preserve">ատեստավորման, </w:t>
      </w:r>
      <w:del w:id="268" w:author="User123" w:date="2026-01-21T17:51:00Z">
        <w:r w:rsidRPr="00941907" w:rsidDel="009D2AC1">
          <w:rPr>
            <w:rFonts w:ascii="GHEA Grapalat" w:eastAsia="Times New Roman" w:hAnsi="GHEA Grapalat" w:cs="Arial"/>
            <w:color w:val="333333"/>
            <w:sz w:val="24"/>
            <w:szCs w:val="24"/>
            <w:lang w:eastAsia="hy-AM"/>
          </w:rPr>
          <w:delText>բայց ոչ շուտ, քան հերթական ատեստավորումից մեկ տարի հետո</w:delText>
        </w:r>
      </w:del>
      <w:ins w:id="269" w:author="User123" w:date="2026-01-21T17:47:00Z">
        <w:r w:rsidR="008B0D2E" w:rsidRPr="008B0D2E">
          <w:rPr>
            <w:rFonts w:ascii="GHEA Grapalat" w:eastAsia="Microsoft Sans Serif" w:hAnsi="GHEA Grapalat" w:cs="Microsoft Sans Serif"/>
            <w:sz w:val="24"/>
            <w:szCs w:val="24"/>
          </w:rPr>
          <w:t>եթե տվյալ ժամանակահատվածում կրթության պետական կառավարման լիազոր մարմինը կազմակերպում է համապատասխան ատեստավորում։</w:t>
        </w:r>
        <w:r w:rsidR="008B0D2E" w:rsidRPr="008B0D2E">
          <w:rPr>
            <w:rFonts w:ascii="GHEA Grapalat" w:eastAsia="Microsoft Sans Serif" w:hAnsi="GHEA Grapalat" w:cs="Microsoft Sans Serif"/>
            <w:sz w:val="24"/>
            <w:szCs w:val="24"/>
            <w:lang w:val="en-US"/>
          </w:rPr>
          <w:t>»</w:t>
        </w:r>
      </w:ins>
      <w:del w:id="270" w:author="User123" w:date="2026-01-21T17:52:00Z">
        <w:r w:rsidRPr="00941907" w:rsidDel="009D2AC1">
          <w:rPr>
            <w:rFonts w:ascii="GHEA Grapalat" w:eastAsia="Times New Roman" w:hAnsi="GHEA Grapalat" w:cs="Arial"/>
            <w:color w:val="333333"/>
            <w:sz w:val="24"/>
            <w:szCs w:val="24"/>
            <w:lang w:eastAsia="hy-AM"/>
          </w:rPr>
          <w:delText>։</w:delText>
        </w:r>
      </w:del>
      <w:ins w:id="271" w:author="User123" w:date="2026-01-21T17:52:00Z">
        <w:r w:rsidR="009D2AC1">
          <w:rPr>
            <w:rFonts w:ascii="GHEA Grapalat" w:eastAsia="Times New Roman" w:hAnsi="GHEA Grapalat" w:cs="Arial"/>
            <w:color w:val="333333"/>
            <w:sz w:val="24"/>
            <w:szCs w:val="24"/>
            <w:lang w:val="en-US" w:eastAsia="hy-AM"/>
          </w:rPr>
          <w:t>.</w:t>
        </w:r>
      </w:ins>
    </w:p>
    <w:p w14:paraId="3C8835A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ՄՈՒՀ-ը յուրաքանչյուր ատեստավորման համար ձևավորում է ատեստավորման հանձնաժողով, որի կազմում ընդգրկվում են կրթության պետական կառավարման լիազոր մարմնի և գործատուների ներկայացուցիչները։</w:t>
      </w:r>
    </w:p>
    <w:p w14:paraId="507E28B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Միջնակարգ կրթության երրորդ մակարդակին համապատասխան առարկայական ծրագիր վարող դասախոսը կարող է ատեստավորվել և տարակարգ ստանալ «Հանրակրթության մասին» օրենքով սահմանված՝ ուսուցչի վերապատրաստման, ատեստավորման և տարակարգի շնորհման ընթացակարգով։</w:t>
      </w:r>
    </w:p>
    <w:p w14:paraId="12EDF74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Մանկավարժական աշխատողը ՄՈՒՀ-ի միջոցների հաշվին կամ օրենքով չարգելված այլ միջոցներով կարող է անցնել վերապատրաստում` պետական կառավարման լիազոր մարմնի սահմանած վերապատրաստման ծրագրի ուղղություններին համապատասխան, որոնք միտված են 34-րդ հոդվածի 11-րդ մասով նախատեսված մանկավարժական պաշտոնների մասնագիտական չափանիշների պահանջների ապահովմանը։</w:t>
      </w:r>
    </w:p>
    <w:p w14:paraId="4E3390F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ՄՈՒՀ-ի մանկավարժական աշխատողի վերապատրաստումը կազմակերպվում է օրենքով և Կառավարության սահմանած լրացուցիչ կրթական ծրագրերի կազմակերպման և իրականացման ընթացակարգերին համապատասխան՝ մոդուլային ուսուցման ծրագրով, որով տրվում են պետական նմուշի վկայական և ձեռք բերված ուսումնառության արդյունքների վերաբերյալ ներդիր։</w:t>
      </w:r>
    </w:p>
    <w:p w14:paraId="2B4C51F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Ատեստավորման համար մանկավարժական աշխատողի կողմից հավաքվող անհրաժեշտ կրեդիտների անվանացանկը, մասնագիտական չափանիշները սահմանում է կրթության պետական կառավարման լիազոր մարմինը։ Սույն մասով սահմանվող չափանիշները ներառում են նաև սույն հոդվածի 8-րդ մասում նշված փաստաթղթերը և վերապատրաստման ընթացքում կատարած առաջադրանքների հիմքերը, ինչպես նաև ՄՈՒՀ-ի շահակիցների (տնօրենի, ուսանողի, ՄՈՒՀ-ի մանկավարժական աշխատողի) կարծիքները, ներքին և արտաքին գնահատման արդյունքները։</w:t>
      </w:r>
    </w:p>
    <w:p w14:paraId="29F0E6C4" w14:textId="4E80406A" w:rsidR="00941907" w:rsidRDefault="00941907" w:rsidP="00941907">
      <w:pPr>
        <w:shd w:val="clear" w:color="auto" w:fill="FFFFFF"/>
        <w:spacing w:after="0" w:line="240" w:lineRule="auto"/>
        <w:ind w:firstLine="375"/>
        <w:jc w:val="both"/>
        <w:rPr>
          <w:ins w:id="272" w:author="User123" w:date="2026-01-21T17:52: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10. </w:t>
      </w:r>
      <w:del w:id="273" w:author="User123" w:date="2026-01-21T17:52:00Z">
        <w:r w:rsidRPr="00941907" w:rsidDel="009D2AC1">
          <w:rPr>
            <w:rFonts w:ascii="GHEA Grapalat" w:eastAsia="Times New Roman" w:hAnsi="GHEA Grapalat" w:cs="Arial"/>
            <w:color w:val="333333"/>
            <w:sz w:val="24"/>
            <w:szCs w:val="24"/>
            <w:lang w:eastAsia="hy-AM"/>
          </w:rPr>
          <w:delText>Ատեստավորման հանձնաժողովը մանկավարժական աշխատողի ատեստավորման արդյունքով կայացնում է որոշում՝ համապատասխանում է զբաղեցրած պաշտոնին կամ չի համապատասխանում: Ատեստավորման հանձնաժողովի` զբաղեցրած պաշտոնին չհամապատասխանելու մասին որոշման հիման վրա մանկավարժական աշխատողի հետ տվյալ պաշտոնի համար կնքված աշխատանքային պայմանագիրը լուծվում է:</w:delText>
        </w:r>
      </w:del>
    </w:p>
    <w:p w14:paraId="29340796" w14:textId="3937235E" w:rsidR="009D2AC1" w:rsidRPr="00941907" w:rsidRDefault="009D2AC1">
      <w:pPr>
        <w:widowControl w:val="0"/>
        <w:tabs>
          <w:tab w:val="left" w:pos="773"/>
        </w:tabs>
        <w:autoSpaceDE w:val="0"/>
        <w:autoSpaceDN w:val="0"/>
        <w:spacing w:after="0" w:line="360" w:lineRule="auto"/>
        <w:ind w:right="-143"/>
        <w:jc w:val="both"/>
        <w:rPr>
          <w:rFonts w:ascii="GHEA Grapalat" w:eastAsia="Times New Roman" w:hAnsi="GHEA Grapalat" w:cs="Arial"/>
          <w:color w:val="333333"/>
          <w:sz w:val="24"/>
          <w:szCs w:val="24"/>
          <w:lang w:eastAsia="hy-AM"/>
        </w:rPr>
        <w:pPrChange w:id="274" w:author="User123" w:date="2026-01-21T17:53:00Z">
          <w:pPr>
            <w:shd w:val="clear" w:color="auto" w:fill="FFFFFF"/>
            <w:spacing w:after="0" w:line="240" w:lineRule="auto"/>
            <w:ind w:firstLine="375"/>
            <w:jc w:val="both"/>
          </w:pPr>
        </w:pPrChange>
      </w:pPr>
      <w:ins w:id="275" w:author="User123" w:date="2026-01-21T17:53:00Z">
        <w:r>
          <w:rPr>
            <w:rFonts w:ascii="GHEA Grapalat" w:eastAsia="Times New Roman" w:hAnsi="GHEA Grapalat" w:cs="Arial"/>
            <w:color w:val="333333"/>
            <w:sz w:val="24"/>
            <w:szCs w:val="24"/>
            <w:lang w:eastAsia="hy-AM"/>
          </w:rPr>
          <w:tab/>
        </w:r>
        <w:r w:rsidRPr="00EA427C">
          <w:rPr>
            <w:rFonts w:ascii="GHEA Grapalat" w:eastAsia="Times New Roman" w:hAnsi="GHEA Grapalat" w:cs="Arial"/>
            <w:color w:val="333333"/>
            <w:sz w:val="24"/>
            <w:szCs w:val="24"/>
            <w:lang w:eastAsia="hy-AM"/>
          </w:rPr>
          <w:t xml:space="preserve">10. Ատեստավորման հանձնաժողովը մանկավարժական աշխատողի ատեստավորման արդյունքով կայացնում է որոշում՝ համապատասխանում է զբաղեցրած պաշտոնին կամ չի համապատասխանում:  Ատեստավորմանը չներկայանալու կամ զբաղեցրած պաշտոնին չհամապատասխանելու դեպքում մանկավարժական աշխատողը  մասնակցում է կազմակերպվող հաջորդ ատեստավորմանը, որին կրկին չներկայանալու կամ կրկին չհամապատասխանելու դեպքում տվյալ աշխատողը  համարվում է զբաղեցրած պաշտոնին չհամապատասխանող: Ատեստավորման հանձնաժողովի` զբաղեցրած պաշտոնին չհամապատասխանելու մասին որոշման հիման վրա մանկավարժական աշխատողի հետ տվյալ պաշտոնի համար կնքված աշխատանքային պայմանագիրը լուծվում </w:t>
        </w:r>
        <w:r w:rsidRPr="00EA427C">
          <w:rPr>
            <w:rFonts w:ascii="GHEA Grapalat" w:eastAsia="Times New Roman" w:hAnsi="GHEA Grapalat" w:cs="Arial"/>
            <w:color w:val="333333"/>
            <w:sz w:val="24"/>
            <w:szCs w:val="24"/>
            <w:lang w:eastAsia="hy-AM"/>
          </w:rPr>
          <w:lastRenderedPageBreak/>
          <w:t>է Հայաստանի Հանրապետության աշխատանքային օրենսգրքի 113-րդ հոդվածի 1-ին մասի 3-րդ կետի հիմքով:».</w:t>
        </w:r>
      </w:ins>
    </w:p>
    <w:p w14:paraId="19D1C0FA" w14:textId="1354941C" w:rsidR="00941907" w:rsidRPr="009D2AC1"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Ատեստավորման հանձնաժողովի որոշումը կարող է բողոքարկվել դատական կարգով կամ կրթության պետական կառավարման լիազոր մարմին։ Բողոքարկման դեպքում դասախոսի կամ վարպետի ազատումը զբաղեցրած պաշտոնից հետաձգվում է մինչև վերջնական որոշում կայացնելը:</w:t>
      </w:r>
      <w:ins w:id="276" w:author="User123" w:date="2026-01-21T17:53:00Z">
        <w:r w:rsidR="009D2AC1" w:rsidRPr="009D2AC1">
          <w:rPr>
            <w:rFonts w:ascii="GHEA Grapalat" w:eastAsia="Times New Roman" w:hAnsi="GHEA Grapalat" w:cs="Arial"/>
            <w:color w:val="333333"/>
            <w:sz w:val="24"/>
            <w:szCs w:val="24"/>
            <w:lang w:eastAsia="hy-AM"/>
            <w:rPrChange w:id="277" w:author="User123" w:date="2026-01-21T17:53:00Z">
              <w:rPr>
                <w:rFonts w:ascii="GHEA Grapalat" w:eastAsia="Times New Roman" w:hAnsi="GHEA Grapalat" w:cs="Arial"/>
                <w:color w:val="333333"/>
                <w:sz w:val="24"/>
                <w:szCs w:val="24"/>
                <w:lang w:val="en-US" w:eastAsia="hy-AM"/>
              </w:rPr>
            </w:rPrChange>
          </w:rPr>
          <w:t xml:space="preserve"> </w:t>
        </w:r>
      </w:ins>
    </w:p>
    <w:p w14:paraId="1EE4ED25" w14:textId="3E6E15C2" w:rsidR="00941907" w:rsidRPr="00941907" w:rsidRDefault="00941907">
      <w:pPr>
        <w:widowControl w:val="0"/>
        <w:tabs>
          <w:tab w:val="left" w:pos="773"/>
        </w:tabs>
        <w:autoSpaceDE w:val="0"/>
        <w:autoSpaceDN w:val="0"/>
        <w:spacing w:after="0" w:line="360" w:lineRule="auto"/>
        <w:ind w:right="-143"/>
        <w:jc w:val="both"/>
        <w:rPr>
          <w:rFonts w:ascii="GHEA Grapalat" w:eastAsia="Times New Roman" w:hAnsi="GHEA Grapalat" w:cs="Arial"/>
          <w:color w:val="333333"/>
          <w:sz w:val="24"/>
          <w:szCs w:val="24"/>
          <w:lang w:eastAsia="hy-AM"/>
        </w:rPr>
        <w:pPrChange w:id="278" w:author="User123" w:date="2026-01-21T17:54:00Z">
          <w:pPr>
            <w:shd w:val="clear" w:color="auto" w:fill="FFFFFF"/>
            <w:spacing w:after="0" w:line="240" w:lineRule="auto"/>
            <w:ind w:firstLine="375"/>
            <w:jc w:val="both"/>
          </w:pPr>
        </w:pPrChange>
      </w:pPr>
      <w:r w:rsidRPr="00941907">
        <w:rPr>
          <w:rFonts w:ascii="GHEA Grapalat" w:eastAsia="Times New Roman" w:hAnsi="GHEA Grapalat" w:cs="Arial"/>
          <w:color w:val="333333"/>
          <w:sz w:val="24"/>
          <w:szCs w:val="24"/>
          <w:lang w:eastAsia="hy-AM"/>
        </w:rPr>
        <w:t xml:space="preserve">12. </w:t>
      </w:r>
      <w:bookmarkStart w:id="279" w:name="_Hlk219910450"/>
      <w:r w:rsidRPr="00941907">
        <w:rPr>
          <w:rFonts w:ascii="GHEA Grapalat" w:eastAsia="Times New Roman" w:hAnsi="GHEA Grapalat" w:cs="Arial"/>
          <w:color w:val="333333"/>
          <w:sz w:val="24"/>
          <w:szCs w:val="24"/>
          <w:lang w:eastAsia="hy-AM"/>
        </w:rPr>
        <w:t>Զբաղեցրած պաշտոնին չհամապատասխանելու և զբաղեցրած պաշտոնից ազատվելու դեպքում անձի մանկավարժական գործունեությամբ զբաղվելու իրավունքը չի սահմանափակվում։</w:t>
      </w:r>
      <w:bookmarkEnd w:id="279"/>
      <w:ins w:id="280" w:author="User123" w:date="2026-01-21T17:54:00Z">
        <w:r w:rsidR="009D2AC1" w:rsidRPr="009D2AC1">
          <w:rPr>
            <w:rFonts w:ascii="GHEA Grapalat" w:eastAsia="Times New Roman" w:hAnsi="GHEA Grapalat" w:cs="Arial"/>
            <w:color w:val="333333"/>
            <w:sz w:val="24"/>
            <w:szCs w:val="24"/>
            <w:lang w:eastAsia="hy-AM"/>
            <w:rPrChange w:id="281" w:author="User123" w:date="2026-01-21T17:54:00Z">
              <w:rPr>
                <w:rFonts w:ascii="GHEA Grapalat" w:eastAsia="Times New Roman" w:hAnsi="GHEA Grapalat" w:cs="Arial"/>
                <w:color w:val="333333"/>
                <w:sz w:val="24"/>
                <w:szCs w:val="24"/>
                <w:lang w:val="en-US" w:eastAsia="hy-AM"/>
              </w:rPr>
            </w:rPrChange>
          </w:rPr>
          <w:t xml:space="preserve"> </w:t>
        </w:r>
        <w:r w:rsidR="009D2AC1" w:rsidRPr="00EA427C">
          <w:rPr>
            <w:rFonts w:ascii="GHEA Grapalat" w:eastAsia="Times New Roman" w:hAnsi="GHEA Grapalat" w:cs="Arial"/>
            <w:color w:val="333333"/>
            <w:sz w:val="24"/>
            <w:szCs w:val="24"/>
            <w:lang w:eastAsia="hy-AM"/>
          </w:rPr>
          <w:t>Մանկավարժական աշխատողի թափուր տեղի համար անցկացվող մրցույթին անձը կարող է մասնակցել միայն պարտադիր ատեստավորման դրական արդյունք ստանալու դեպքում։</w:t>
        </w:r>
      </w:ins>
    </w:p>
    <w:p w14:paraId="4F6A725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13. Ատեստավորման գործընթացում ՄՈՒՀ-ի մանկավարժական աշխատողների՝ Կառավարության սահմանած կարգով ցուցաբերած համապատասխան արդյունքը հիմք է դրույքաչափի փոփոխության և հավելավճարի սահմանման համար:</w:t>
      </w:r>
    </w:p>
    <w:p w14:paraId="41B2566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14. ՄՈՒՀ-ի համատեղությամբ աշխատող մանկավարժական աշխատողներին կարող է տրվել սույն հոդվածի 13-րդ մասով նախատեսված վարձատրություն՝ հիմք ընդունելով պաշտոնի նկարագրով սահմանված չափանիշներին համապատասխանությունը և դասավանդվող ոլորտում նրանց մասնագիտական փորձառությունն ու գիտելիքները։</w:t>
      </w:r>
    </w:p>
    <w:p w14:paraId="71A916C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15. Տարակարգի համար տրվող հավելավճարը դադարեցվում է, եթե տվյալ մանկավարժական աշխատողը ատեստավորումից հետո զբաղեցրած պաշտոնին չի համապատասխանել:</w:t>
      </w:r>
    </w:p>
    <w:p w14:paraId="7EDC22C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16. Ատեստավորման ենթակա չէ`</w:t>
      </w:r>
    </w:p>
    <w:p w14:paraId="5E2E9BE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տվյալ պաշտոնը մեկ տարուց պակաս ժամկետով զբաղեցնող մանկավարժական աշխատողը.</w:t>
      </w:r>
    </w:p>
    <w:p w14:paraId="3D1F0F7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հղի կամ մինչև երեք տարեկան երեխայի խնամքի համար արձակուրդում գտնվող մանկավարժական աշխատողը, եթե նա նման հայտ չի ներկայացրել:</w:t>
      </w:r>
    </w:p>
    <w:p w14:paraId="6BA1CE7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17. Հղի կամ մինչև երեք տարեկան երեխայի խնամքի համար արձակուրդում գտնվող մանկավարժական աշխատողը ենթակա է ատեստավորման արձակուրդից վերադառնալուց ոչ շուտ, քան մեկ տարի հետո, եթե նա ավելի վաղ ատեստավորվելու հայտ չի ներկայացրել:</w:t>
      </w:r>
    </w:p>
    <w:p w14:paraId="397B14A2" w14:textId="060AB542"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18. Ատեստավորման ենթակա, սակայն արձակուրդում, գործուղման մեջ գտնվող, ինչպես նաև ժամանակավոր անաշխատունակության մեջ գտնվող մանկավարժական աշխատողը</w:t>
      </w:r>
      <w:del w:id="282" w:author="User123" w:date="2026-01-21T17:55:00Z">
        <w:r w:rsidRPr="00941907" w:rsidDel="00C85945">
          <w:rPr>
            <w:rFonts w:ascii="GHEA Grapalat" w:eastAsia="Times New Roman" w:hAnsi="GHEA Grapalat" w:cs="Arial"/>
            <w:color w:val="333333"/>
            <w:sz w:val="24"/>
            <w:szCs w:val="24"/>
            <w:lang w:eastAsia="hy-AM"/>
          </w:rPr>
          <w:delText xml:space="preserve"> ենթակա է ատեստավորման աշխատանքի ներկայանալուց հետո` չորսամսյա ժամկետում</w:delText>
        </w:r>
      </w:del>
      <w:ins w:id="283" w:author="User123" w:date="2026-01-21T17:55:00Z">
        <w:r w:rsidR="00C85945" w:rsidRPr="00C85945">
          <w:rPr>
            <w:rFonts w:ascii="GHEA Grapalat" w:eastAsia="Times New Roman" w:hAnsi="GHEA Grapalat" w:cs="Arial"/>
            <w:color w:val="333333"/>
            <w:sz w:val="24"/>
            <w:szCs w:val="24"/>
            <w:lang w:eastAsia="hy-AM"/>
            <w:rPrChange w:id="284" w:author="User123" w:date="2026-01-21T17:55:00Z">
              <w:rPr>
                <w:rFonts w:ascii="GHEA Grapalat" w:eastAsia="Times New Roman" w:hAnsi="GHEA Grapalat" w:cs="Arial"/>
                <w:color w:val="333333"/>
                <w:sz w:val="24"/>
                <w:szCs w:val="24"/>
                <w:lang w:val="en-US" w:eastAsia="hy-AM"/>
              </w:rPr>
            </w:rPrChange>
          </w:rPr>
          <w:t xml:space="preserve"> </w:t>
        </w:r>
        <w:r w:rsidR="00C85945" w:rsidRPr="00EA427C">
          <w:rPr>
            <w:rFonts w:ascii="GHEA Grapalat" w:hAnsi="GHEA Grapalat"/>
            <w:sz w:val="24"/>
            <w:szCs w:val="24"/>
          </w:rPr>
          <w:t>կարող է դիմել ատեստավորման, եթե տվյալ ժամանակահատվածում կրթության պետական կառավարման լիազոր մարմինը կազմակերպում է համապատասխան ատեստավորում։».</w:t>
        </w:r>
      </w:ins>
      <w:r w:rsidRPr="00941907">
        <w:rPr>
          <w:rFonts w:ascii="GHEA Grapalat" w:eastAsia="Times New Roman" w:hAnsi="GHEA Grapalat" w:cs="Arial"/>
          <w:color w:val="333333"/>
          <w:sz w:val="24"/>
          <w:szCs w:val="24"/>
          <w:lang w:eastAsia="hy-AM"/>
        </w:rPr>
        <w:t>:</w:t>
      </w:r>
    </w:p>
    <w:p w14:paraId="41D35D7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19. Ատեստավորված ՄՈՒՀ-ի մանկավարժական աշխատողն իր նախաձեռնությամբ կարող է մասնակցել դասախոսի, վարպետի կամ հրահանգչի տարակարգի շնորհման և բարձրացման գործընթացին։</w:t>
      </w:r>
    </w:p>
    <w:p w14:paraId="64B6B86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20. Մանկավարժական աշխատողի տարակարգը եռաստիճան է։</w:t>
      </w:r>
    </w:p>
    <w:p w14:paraId="50CC935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21. Տարակարգի շնորհման մասին որոշումն ընդունվում է սույն հոդվածի 24-րդ մասով սահմանված չափանիշների ապահովումը հավաստող փաստաթղթային ստուգման </w:t>
      </w:r>
      <w:r w:rsidRPr="00941907">
        <w:rPr>
          <w:rFonts w:ascii="GHEA Grapalat" w:eastAsia="Times New Roman" w:hAnsi="GHEA Grapalat" w:cs="Arial"/>
          <w:color w:val="333333"/>
          <w:sz w:val="24"/>
          <w:szCs w:val="24"/>
          <w:lang w:eastAsia="hy-AM"/>
        </w:rPr>
        <w:lastRenderedPageBreak/>
        <w:t>եղանակով՝ մանկավարժական աշխատողի տարակարգի շնորհման հանրապետական հանձնաժողովի կողմից։</w:t>
      </w:r>
    </w:p>
    <w:p w14:paraId="533D679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22. Մանկավարժական աշխատողի տարակարգերը համապատասխանում են դասախոսի, վարպետի, հրահանգչի մասնագիտական չափանիշներին, որոնք սահմանում է կրթության պետական կառավարման լիազոր մարմինը` մանկավարժական, մասնագիտական (ոլորտային), կազմակերպչական և առաջնորդման գործառույթների և դրանց ապահովման հետևյալ չափանիշների հիման վրա՝</w:t>
      </w:r>
    </w:p>
    <w:p w14:paraId="75BBF6C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մանկավարժական կարողությունների ձևավորում և կիրառում.</w:t>
      </w:r>
    </w:p>
    <w:p w14:paraId="46F711D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ա. նոր մեթոդների և գործիքակազմի ձևավորում և փորձարկում,</w:t>
      </w:r>
    </w:p>
    <w:p w14:paraId="0F749ED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բ. գործնական ուսուցման և կիրառական հմտությունների ձևավորում, կիրառում,</w:t>
      </w:r>
    </w:p>
    <w:p w14:paraId="07FEF60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գ. թեմատիկ նյութերի հրապարակումներ, զեկույցներ,</w:t>
      </w:r>
    </w:p>
    <w:p w14:paraId="5B3216E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դ. դասընթացի ծրագրի իրականացման ընթացքում նոր և ուսանողի արժեհամակարգի ձևավորմանը միտված հմտություններ,</w:t>
      </w:r>
    </w:p>
    <w:p w14:paraId="2BA689D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ե. թվային կրթական տեխնոլոգիաների հարմարեցման և կիրառման հմտություններ և այլն.</w:t>
      </w:r>
    </w:p>
    <w:p w14:paraId="2F03E89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մասնագիտական ոլորտային հմտությունների զարգացում և ներդրում.</w:t>
      </w:r>
    </w:p>
    <w:p w14:paraId="43FE7B4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ա. մասնագիտական կատարելագործման և այլ օժանդակող լրացուցիչ կրթական ծրագրերի մասնակցություն, տեղայնացում,</w:t>
      </w:r>
    </w:p>
    <w:p w14:paraId="14CC939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բ. փորձի և կարողությունների փոխանակման ծրագրերի մասնակցություն, տեղայնացում,</w:t>
      </w:r>
    </w:p>
    <w:p w14:paraId="0746A2D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գ. նոր մասնագիտական ծրագրերի մշակում,</w:t>
      </w:r>
    </w:p>
    <w:p w14:paraId="3BE187D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դ. նորարարական ծրագրերի և մեթոդների ներդրում,</w:t>
      </w:r>
    </w:p>
    <w:p w14:paraId="5625215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ե. հրապարակումներ և զեկույցներ՝ գիտական հարթակներում,</w:t>
      </w:r>
    </w:p>
    <w:p w14:paraId="697DD9F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զ. ուսանողների մասնագիտական ոլորտի ծրագրերում ու միջոցառումներում ընդգրկվածության խթանում, մասնակցային հնարավորությունների ստեղծում.</w:t>
      </w:r>
    </w:p>
    <w:p w14:paraId="1C1F586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կազմակերպչական և առաջնորդման հմտությունների կիրառում.</w:t>
      </w:r>
    </w:p>
    <w:p w14:paraId="7990584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ա. միջոցառումների և մրցույթների կազմակերպում,</w:t>
      </w:r>
    </w:p>
    <w:p w14:paraId="3197F10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բ. վերապատրաստումների կամ մասնագիտական ուսուցման ծրագրերի կազմակերպում անձնակազմի և այլ կազմակերպությունների ներկայացուցիչների համար,</w:t>
      </w:r>
    </w:p>
    <w:p w14:paraId="2D06E4A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գ. սոցիալական, կամավորական, ձեռներեցության ծրագրերի մշակում և իրականացում,</w:t>
      </w:r>
    </w:p>
    <w:p w14:paraId="7C7F84B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դ. մասնավոր հատվածի ներգրավում և շարունակական համագործակցության խթանում,</w:t>
      </w:r>
    </w:p>
    <w:p w14:paraId="4313E98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ե. ուսանողների կարիերայի խթանման միջոցառումներ,</w:t>
      </w:r>
    </w:p>
    <w:p w14:paraId="6DF1BF2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զ. միջազգային ծրագրերի ներգրավում։</w:t>
      </w:r>
    </w:p>
    <w:p w14:paraId="6E3FD57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23. Մանկավարժական աշխատողի տարակարգի շնորհման հանձնաժողովը փաստաթղթային գնահատման արդյունքով ընդունում է հետևյալ որոշումներից մեկը.</w:t>
      </w:r>
    </w:p>
    <w:p w14:paraId="21EE532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ենթակա է համապատասխան տարակարգի շնորհման.</w:t>
      </w:r>
    </w:p>
    <w:p w14:paraId="4EF926A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ենթակա չէ համապատասխան տարակարգի շնորհման:</w:t>
      </w:r>
    </w:p>
    <w:p w14:paraId="474BED6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24. Մանկավարժական աշխատողի տարակարգի շնորհման հանձնաժողովի որոշումները կարող են բողոքարկվել լիազոր մարմին կամ դատական կարգով: Բողոքարկման դեպքում դասախոսին կամ վարպետին տարակարգ շնորհելը հետաձգվում է մինչև վերջնական որոշման կայացումը։</w:t>
      </w:r>
    </w:p>
    <w:p w14:paraId="46DFF02C" w14:textId="1B63767C"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25. Մանկավարժական աշխատողի տարակարգի շնորհման հանձնաժողովի որոշումը հիմք է կրթության պետական կառավարման լիազոր մարմնի կողմից մանկավարժական </w:t>
      </w:r>
      <w:r w:rsidRPr="00941907">
        <w:rPr>
          <w:rFonts w:ascii="GHEA Grapalat" w:eastAsia="Times New Roman" w:hAnsi="GHEA Grapalat" w:cs="Arial"/>
          <w:color w:val="333333"/>
          <w:sz w:val="24"/>
          <w:szCs w:val="24"/>
          <w:lang w:eastAsia="hy-AM"/>
        </w:rPr>
        <w:lastRenderedPageBreak/>
        <w:t xml:space="preserve">աշխատողին որակավորման համապատասխան տարակարգի շնորհման և հավելավճարի սահմանման համար։ Տարակարգը շնորհվում է </w:t>
      </w:r>
      <w:del w:id="285" w:author="User123" w:date="2026-01-21T17:57:00Z">
        <w:r w:rsidRPr="00941907" w:rsidDel="00C85945">
          <w:rPr>
            <w:rFonts w:ascii="GHEA Grapalat" w:eastAsia="Times New Roman" w:hAnsi="GHEA Grapalat" w:cs="Arial"/>
            <w:color w:val="333333"/>
            <w:sz w:val="24"/>
            <w:szCs w:val="24"/>
            <w:lang w:eastAsia="hy-AM"/>
          </w:rPr>
          <w:delText xml:space="preserve">երեք </w:delText>
        </w:r>
      </w:del>
      <w:proofErr w:type="spellStart"/>
      <w:ins w:id="286" w:author="User123" w:date="2026-01-21T17:57:00Z">
        <w:r w:rsidR="00C85945">
          <w:rPr>
            <w:rFonts w:ascii="GHEA Grapalat" w:eastAsia="Times New Roman" w:hAnsi="GHEA Grapalat" w:cs="Arial"/>
            <w:color w:val="333333"/>
            <w:sz w:val="24"/>
            <w:szCs w:val="24"/>
            <w:lang w:val="en-US" w:eastAsia="hy-AM"/>
          </w:rPr>
          <w:t>հինգ</w:t>
        </w:r>
        <w:proofErr w:type="spellEnd"/>
        <w:r w:rsidR="00C85945">
          <w:rPr>
            <w:rFonts w:ascii="GHEA Grapalat" w:eastAsia="Times New Roman" w:hAnsi="GHEA Grapalat" w:cs="Arial"/>
            <w:color w:val="333333"/>
            <w:sz w:val="24"/>
            <w:szCs w:val="24"/>
            <w:lang w:val="en-US" w:eastAsia="hy-AM"/>
          </w:rPr>
          <w:t xml:space="preserve"> </w:t>
        </w:r>
      </w:ins>
      <w:r w:rsidRPr="00941907">
        <w:rPr>
          <w:rFonts w:ascii="GHEA Grapalat" w:eastAsia="Times New Roman" w:hAnsi="GHEA Grapalat" w:cs="Arial"/>
          <w:color w:val="333333"/>
          <w:sz w:val="24"/>
          <w:szCs w:val="24"/>
          <w:lang w:eastAsia="hy-AM"/>
        </w:rPr>
        <w:t>տարի ժամկետով։</w:t>
      </w:r>
    </w:p>
    <w:p w14:paraId="180D9AB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26. Տարակարգ ստացած մանկավարժական աշխատողին տրվում է համապատասխան հավելավճար ՄՈՒՀ-ին հատկացված միջոցների հաշվին` Կառավարության սահմանած չափով և կարգով:</w:t>
      </w:r>
    </w:p>
    <w:p w14:paraId="5CF4D99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27. Տարակարգի համար տրվող հավելավճարը դադարեցվում է, եթե տվյալ մանկավարժական աշխատողը ատեստավորումից հետո զբաղեցրած պաշտոնին չի համապատասխանել։</w:t>
      </w:r>
    </w:p>
    <w:p w14:paraId="384D16E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28. ՄՈՒՀ-ից այլ ՄՈՒՀ տեղափոխվող մանկավարժական աշխատողի տարակարգը պահպանվում է։</w:t>
      </w:r>
    </w:p>
    <w:p w14:paraId="00757976"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29. Հանրային և մասնավոր ՄՈՒՀ-երի մանկավարժական աշխատողը կարող է լիազոր մարմնի սահմանած կարգով մասնակցել տարակարգի շնորհման գործընթացին ՄՈՒՀ-ի կամ սեփական և այլ ֆինանսական միջոցների հաշվին։</w:t>
      </w:r>
    </w:p>
    <w:p w14:paraId="35C164E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627E7054" w14:textId="77777777" w:rsidTr="00941907">
        <w:trPr>
          <w:tblCellSpacing w:w="7" w:type="dxa"/>
        </w:trPr>
        <w:tc>
          <w:tcPr>
            <w:tcW w:w="2025" w:type="dxa"/>
            <w:shd w:val="clear" w:color="auto" w:fill="FFFFFF"/>
            <w:hideMark/>
          </w:tcPr>
          <w:p w14:paraId="0343D87B"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37.</w:t>
            </w:r>
          </w:p>
        </w:tc>
        <w:tc>
          <w:tcPr>
            <w:tcW w:w="0" w:type="auto"/>
            <w:shd w:val="clear" w:color="auto" w:fill="FFFFFF"/>
            <w:hideMark/>
          </w:tcPr>
          <w:p w14:paraId="5CD495AA"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ՄՈՒՀ-ի ֆինանսավորումը</w:t>
            </w:r>
          </w:p>
        </w:tc>
      </w:tr>
    </w:tbl>
    <w:p w14:paraId="27A821A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781EF28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ՄՈՒՀ-ի գործունեության ֆինանսավորման աղբյուրներն են՝</w:t>
      </w:r>
    </w:p>
    <w:p w14:paraId="564B2B7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պետական բյուջեից ստացված ֆինանսավորումը.</w:t>
      </w:r>
    </w:p>
    <w:p w14:paraId="1CCF48F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դրամաշնորհները.</w:t>
      </w:r>
    </w:p>
    <w:p w14:paraId="572F630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վճարովի ուսուցման ծառայություններից ստացված եկամուտները, այդ թվում՝ ուսման վարձի վճարները.</w:t>
      </w:r>
    </w:p>
    <w:p w14:paraId="4FF6027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աշխատանքի վրա հիմնված ուսումնառության շրջանակներում և գործատուի պատվերով իրականացվող կրթական ծրագրերում ընդգրկված ուսանողների կրթաթոշակների կամ ուսման վարձի փոխհատուցումները.</w:t>
      </w:r>
    </w:p>
    <w:p w14:paraId="2BC8842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ձեռնարկատիրական գործունեությունից ստացված միջոցները.</w:t>
      </w:r>
    </w:p>
    <w:p w14:paraId="4683144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վարկային միջոցները, բացառությամբ պետական ՄՈՒՀ-երի.</w:t>
      </w:r>
    </w:p>
    <w:p w14:paraId="2DAEAE08"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ֆիզիկական և իրավաբանական անձանց նվիրատվությունները և նվիրաբերությունները, այդ թվում՝ օտարերկրյա քաղաքացիների, միջազգային կազմակերպությունների.</w:t>
      </w:r>
    </w:p>
    <w:p w14:paraId="21573D8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այլ պետություններից ստացված ֆինանսավորումը.</w:t>
      </w:r>
    </w:p>
    <w:p w14:paraId="2ADF341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օրենքով չարգելված այլ աղբյուրներից ստացված միջոցները:</w:t>
      </w:r>
    </w:p>
    <w:p w14:paraId="4FDF037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ՄՈՒՀ-երը պետական բյուջեից կարող են ֆինանսավորվել հետևյալ ձևերով.</w:t>
      </w:r>
    </w:p>
    <w:p w14:paraId="3995D32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ինստիտուցիոնալ ֆինանսավորում, որը հատկացվում է պետական և հանրային ՄՈՒՀ-երին ենթակառուցվածքների պահպանման և զարգացման, ինչպես նաև կրթության կազմակերպման և կրթության որակի բարելավման նպատակով՝ անկախ ՄՈՒՀ-ին տրամադրվող պետական կրթաթոշակներից.</w:t>
      </w:r>
    </w:p>
    <w:p w14:paraId="43D1C1CD" w14:textId="055CB5C2"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կրթաթոշակների տրամադրում՝ կրթաթոշակի ձևով ուսման վարձի լրիվ</w:t>
      </w:r>
      <w:r w:rsidR="00692C2B" w:rsidRPr="00692C2B">
        <w:rPr>
          <w:rFonts w:ascii="GHEA Grapalat" w:eastAsia="Times New Roman" w:hAnsi="GHEA Grapalat" w:cs="Arial"/>
          <w:color w:val="333333"/>
          <w:sz w:val="24"/>
          <w:szCs w:val="24"/>
          <w:lang w:eastAsia="hy-AM"/>
        </w:rPr>
        <w:t xml:space="preserve"> </w:t>
      </w:r>
      <w:ins w:id="287" w:author="User123" w:date="2026-01-21T14:47:00Z">
        <w:r w:rsidR="004307A3" w:rsidRPr="00A33957">
          <w:rPr>
            <w:rFonts w:ascii="GHEA Grapalat" w:eastAsia="Times New Roman" w:hAnsi="GHEA Grapalat" w:cs="Arial"/>
            <w:b/>
            <w:bCs/>
            <w:i/>
            <w:iCs/>
            <w:color w:val="333333"/>
            <w:sz w:val="24"/>
            <w:szCs w:val="24"/>
            <w:lang w:eastAsia="hy-AM"/>
            <w:rPrChange w:id="288" w:author="User123" w:date="2026-01-21T14:48:00Z">
              <w:rPr>
                <w:rFonts w:ascii="GHEA Grapalat" w:eastAsia="Times New Roman" w:hAnsi="GHEA Grapalat" w:cs="Arial"/>
                <w:b/>
                <w:bCs/>
                <w:i/>
                <w:iCs/>
                <w:color w:val="333333"/>
                <w:sz w:val="24"/>
                <w:szCs w:val="24"/>
                <w:highlight w:val="yellow"/>
                <w:lang w:eastAsia="hy-AM"/>
              </w:rPr>
            </w:rPrChange>
          </w:rPr>
          <w:t>(ամբողջական)</w:t>
        </w:r>
        <w:r w:rsidR="004307A3" w:rsidRPr="00692C2B">
          <w:rPr>
            <w:rFonts w:ascii="GHEA Grapalat" w:eastAsia="Times New Roman" w:hAnsi="GHEA Grapalat" w:cs="Arial"/>
            <w:b/>
            <w:bCs/>
            <w:i/>
            <w:iCs/>
            <w:color w:val="333333"/>
            <w:sz w:val="24"/>
            <w:szCs w:val="24"/>
            <w:lang w:eastAsia="hy-AM"/>
          </w:rPr>
          <w:t xml:space="preserve"> </w:t>
        </w:r>
      </w:ins>
      <w:r w:rsidRPr="00941907">
        <w:rPr>
          <w:rFonts w:ascii="GHEA Grapalat" w:eastAsia="Times New Roman" w:hAnsi="GHEA Grapalat" w:cs="Arial"/>
          <w:color w:val="333333"/>
          <w:sz w:val="24"/>
          <w:szCs w:val="24"/>
          <w:lang w:eastAsia="hy-AM"/>
        </w:rPr>
        <w:t>կամ մասնակի փոխհատուցում ՄՈՒՀ ընդունելության արդյունքների կամ ուսումնառության ընթացքում ցուցաբերած առաջադիմության հիմքով այն ուսանողներին, որոնք բավարարում են կրթաթոշակի ստացման սահմանված պահանջները և չափանիշները կամ օրենսդրությամբ սահմանված կարգով նպատակային ուսումնառության համար կնքել են համապատասխան պայմանագիր.</w:t>
      </w:r>
    </w:p>
    <w:p w14:paraId="6104B86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3) ուսանողական ֆինանսական խրախուսում՝ ուսուցման հետ կապված այլ ծախսերի կամ ակադեմիական և աշխատանքային արդյունքների ձեռքբերումների համար լավագույն </w:t>
      </w:r>
      <w:r w:rsidRPr="00941907">
        <w:rPr>
          <w:rFonts w:ascii="GHEA Grapalat" w:eastAsia="Times New Roman" w:hAnsi="GHEA Grapalat" w:cs="Arial"/>
          <w:color w:val="333333"/>
          <w:sz w:val="24"/>
          <w:szCs w:val="24"/>
          <w:lang w:eastAsia="hy-AM"/>
        </w:rPr>
        <w:lastRenderedPageBreak/>
        <w:t>ուսանողներին ֆինանսական աջակցություն, որոնք բավարարում են ֆինանսական խրախուսման սահմանված պահանջները և չափանիշները.</w:t>
      </w:r>
    </w:p>
    <w:p w14:paraId="0D22321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մրցակցային ֆինանսավորում, որը տրամադրվում է ՄՈՒՀ-ի զարգացմանն ուղղված նորարարական-նպատակային ծրագրերի ֆինանսավորմանը՝ մրցութային հիմունքներով.</w:t>
      </w:r>
    </w:p>
    <w:p w14:paraId="73E84F7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նպատակային ֆինանսավորում՝ պետության կողմից կոնկրետ միջոցառումների իրականացման համար տրամադրվող ֆինանսավորում:</w:t>
      </w:r>
    </w:p>
    <w:p w14:paraId="323D10B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Կրթության առանձնահատուկ պայմանների կարիք ունեցող, այդ թվում՝ հաշմանդամություն ունեցող ուսանողների կրթության կազմակերպման գործընթացում խելամիտ հարմարեցումներ ապահովելու նպատակով պետական բյուջեի միջոցներից պետական և հանրային ՄՈՒՀ-երին տրամադրվում է ֆինանսավորում։ Ֆինանսավորման կարգը սահմանում է Կառավարությունը։</w:t>
      </w:r>
    </w:p>
    <w:p w14:paraId="6BB66AB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Պետական և հանրային ՄՈՒՀ-երի ֆինանսավորումն իրականացվում է՝ հիմք ընդունելով ՄՈՒՀ-երի գործունեության և սույն օրենքի 7-րդ հոդվածի 10-րդ մասով սահմանված համապատասխան մակարդակի որակավորման կրթական ծրագրերի իրականացման ծախսերի ֆինանսական հաշվարկը։</w:t>
      </w:r>
    </w:p>
    <w:p w14:paraId="5029819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ՄՈՒՀ-երը կարող են իրականացնել օրենքով չարգելված և ՄՈՒՀ-ի կանոնադրությամբ սահմանված ձեռնարկատիրական գործունեության հետևյալ տեսակները.</w:t>
      </w:r>
    </w:p>
    <w:p w14:paraId="635E63A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կազմակերպել հանրակրթական և մասնագիտական կրթական ծրագրեր՝ լիցենզիայով սահմանված պահանջների պահպանմամբ.</w:t>
      </w:r>
    </w:p>
    <w:p w14:paraId="37214ADE"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մշակել և իրականացնել լրացուցիչ կրթական ծրագրեր՝ մասնագիտական ուսուցման, վերապատրաստման, արտադպրոցական դաստիարակության, նախապատրաստական դասընթացների և ոչ ֆորմալ ուսուցման այլ ձևերով.</w:t>
      </w:r>
    </w:p>
    <w:p w14:paraId="1341FAA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3) ստեղծել ռեսուրս-կենտրոն՝ կրթության ոլորտի ու սոցիալական գործընկերների կարիքներին համապատասխան.</w:t>
      </w:r>
    </w:p>
    <w:p w14:paraId="6539572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ստեղծել ՄՈՒՀ-երի և այլ կրթական ծրագրեր իրականացնող կազմակերպությունների միջև փոխադարձ ծառայությունների և փոխգործակցության ցանց.</w:t>
      </w:r>
    </w:p>
    <w:p w14:paraId="63D1F48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5) իրականացնել ստեղծագործական, հետազոտական, փորձարարական և փորձագիտական գործունեություն, այդ թվում՝ պետական կամ տեղական ինքնակառավարման մարմինների պատվերով կամ համագործակցությամբ.</w:t>
      </w:r>
    </w:p>
    <w:p w14:paraId="089F763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6) լիցենզավորված կրթական ծրագրերի որակավորումներին և զբաղմունքին համապատասխան, ինչպես նաև աշխատանքի վրա հիմնված ուսումնառության մոդելով գործնական աշխատանքային ուսուցման շրջանակներում մատուցել ծառայություն, կազմակերպել արտադրություն, արտադրանքի իրացում և վաճառք.</w:t>
      </w:r>
    </w:p>
    <w:p w14:paraId="688760F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մշակել և հրատարակել գրականություն, ձեռնարկներ, ուղեցույցներ և այլ ուսումնամեթոդական նյութեր.</w:t>
      </w:r>
    </w:p>
    <w:p w14:paraId="2C9FD20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կազմակերպել հանրային սնունդ՝ ուսանողների (ունկնդիրների), աշխատողների, ՄՈՒՀ-ի հետ համագործակցող գործատուների և այլ հաճախորդների համար.</w:t>
      </w:r>
    </w:p>
    <w:p w14:paraId="0A49186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տրամադրել կեցության ծառայություններ, շահագործել հանրակացարաններ.</w:t>
      </w:r>
    </w:p>
    <w:p w14:paraId="313A1AA9"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կազմակերպել ուսանողների և աշխատողների հանգստի, ժամանցի և առողջ ապրելակերպի միջոցառումներ.</w:t>
      </w:r>
    </w:p>
    <w:p w14:paraId="1D1D86C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իրականացնել կրթական, մշակութային, սոցիալական, մարզական և այլ բնույթի գործունեություն և կազմակերպել միջոցառումներ:</w:t>
      </w:r>
    </w:p>
    <w:p w14:paraId="10C97CA2"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lastRenderedPageBreak/>
        <w:t>6. Սույն հոդվածի 5-րդ մասով նախատեսված ձեռնարկատիրական գործունեության տեսակների իրականացման համար ՄՈՒՀ-ը կարող է հիմնադրել տնտեսական ընկերություն կամ դառնալ դրա մասնակից՝ օրենքով և լիազոր մարմնի սահմանած կարգով։</w:t>
      </w:r>
    </w:p>
    <w:p w14:paraId="1CBF06A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ՄՈՒՀ-երը կարող են իրականացնել իրենց որակավորումներին համապատասխան կամ դրանցից ածանցված ապրանքների ու ծառայությունների փորձարկում։</w:t>
      </w:r>
    </w:p>
    <w:p w14:paraId="676E15AB"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ՄՈՒՀ-երը սահմանված կարգով իրականացնում են իրենց տնտեսական և ֆինանսական գործունեության հաշվապահական հաշվառումը։</w:t>
      </w:r>
    </w:p>
    <w:p w14:paraId="0542306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ՄՈՒՀ-ի տնտեսական և ֆինանսական գործունեության վերահսկողությունը իրենց լիազորությունների սահմանում իրականացնում են լիազոր մարմինները:</w:t>
      </w:r>
    </w:p>
    <w:p w14:paraId="57473C0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ՄՈՒՀ-ի գործունեության տարեկան ֆինանսական հաշվետվությունների հավաստիությունը կարող է ենթարկվել անկախ աուդիտի (վերստուգման)` Կառավարության սահմանած կարգով:</w:t>
      </w:r>
    </w:p>
    <w:p w14:paraId="62D7A2C0"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058B8C66" w14:textId="7879FE37" w:rsidR="00941907" w:rsidRPr="00941907" w:rsidRDefault="00941907" w:rsidP="003254F3">
      <w:pPr>
        <w:spacing w:after="0" w:line="240" w:lineRule="auto"/>
        <w:jc w:val="center"/>
        <w:rPr>
          <w:rFonts w:ascii="GHEA Grapalat" w:eastAsia="Times New Roman" w:hAnsi="GHEA Grapalat" w:cs="Arial"/>
          <w:b/>
          <w:bCs/>
          <w:color w:val="333333"/>
          <w:sz w:val="24"/>
          <w:szCs w:val="24"/>
          <w:shd w:val="clear" w:color="auto" w:fill="FFFFFF"/>
          <w:lang w:eastAsia="hy-AM"/>
        </w:rPr>
      </w:pPr>
      <w:r w:rsidRPr="00941907">
        <w:rPr>
          <w:rFonts w:ascii="GHEA Grapalat" w:eastAsia="Times New Roman" w:hAnsi="GHEA Grapalat" w:cs="Arial"/>
          <w:b/>
          <w:bCs/>
          <w:color w:val="333333"/>
          <w:sz w:val="24"/>
          <w:szCs w:val="24"/>
          <w:shd w:val="clear" w:color="auto" w:fill="FFFFFF"/>
          <w:lang w:eastAsia="hy-AM"/>
        </w:rPr>
        <w:t xml:space="preserve">Գ Լ ՈՒ Խ </w:t>
      </w:r>
      <w:r w:rsidRPr="00941907">
        <w:rPr>
          <w:rFonts w:ascii="Calibri" w:eastAsia="Times New Roman" w:hAnsi="Calibri" w:cs="Calibri"/>
          <w:b/>
          <w:bCs/>
          <w:color w:val="333333"/>
          <w:sz w:val="24"/>
          <w:szCs w:val="24"/>
          <w:shd w:val="clear" w:color="auto" w:fill="FFFFFF"/>
          <w:lang w:eastAsia="hy-AM"/>
        </w:rPr>
        <w:t> </w:t>
      </w:r>
      <w:r w:rsidRPr="00941907">
        <w:rPr>
          <w:rFonts w:ascii="GHEA Grapalat" w:eastAsia="Times New Roman" w:hAnsi="GHEA Grapalat" w:cs="Arial"/>
          <w:b/>
          <w:bCs/>
          <w:color w:val="333333"/>
          <w:sz w:val="24"/>
          <w:szCs w:val="24"/>
          <w:shd w:val="clear" w:color="auto" w:fill="FFFFFF"/>
          <w:lang w:eastAsia="hy-AM"/>
        </w:rPr>
        <w:t>6</w:t>
      </w:r>
    </w:p>
    <w:p w14:paraId="72CE51FC" w14:textId="7B1A8933" w:rsidR="00941907" w:rsidRPr="00941907" w:rsidRDefault="00941907" w:rsidP="003254F3">
      <w:pPr>
        <w:shd w:val="clear" w:color="auto" w:fill="FFFFFF"/>
        <w:spacing w:after="0" w:line="240" w:lineRule="auto"/>
        <w:jc w:val="center"/>
        <w:rPr>
          <w:rFonts w:ascii="GHEA Grapalat" w:eastAsia="Times New Roman" w:hAnsi="GHEA Grapalat" w:cs="Arial"/>
          <w:b/>
          <w:bCs/>
          <w:color w:val="333333"/>
          <w:sz w:val="24"/>
          <w:szCs w:val="24"/>
          <w:shd w:val="clear" w:color="auto" w:fill="FFFFFF"/>
          <w:lang w:eastAsia="hy-AM"/>
        </w:rPr>
      </w:pPr>
      <w:r w:rsidRPr="00941907">
        <w:rPr>
          <w:rFonts w:ascii="GHEA Grapalat" w:eastAsia="Times New Roman" w:hAnsi="GHEA Grapalat" w:cs="Arial"/>
          <w:b/>
          <w:bCs/>
          <w:i/>
          <w:iCs/>
          <w:color w:val="333333"/>
          <w:sz w:val="24"/>
          <w:szCs w:val="24"/>
          <w:shd w:val="clear" w:color="auto" w:fill="FFFFFF"/>
          <w:lang w:eastAsia="hy-AM"/>
        </w:rPr>
        <w:t>ԵԶՐԱՓԱԿԻՉ ՄԱՍ ԵՎ ԱՆՑՈՒՄԱՅԻՆ ԴՐՈՒՅԹՆԵՐ</w:t>
      </w:r>
    </w:p>
    <w:p w14:paraId="702C3671"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877"/>
      </w:tblGrid>
      <w:tr w:rsidR="00941907" w:rsidRPr="00941907" w14:paraId="24514899" w14:textId="77777777" w:rsidTr="00941907">
        <w:trPr>
          <w:tblCellSpacing w:w="7" w:type="dxa"/>
        </w:trPr>
        <w:tc>
          <w:tcPr>
            <w:tcW w:w="2025" w:type="dxa"/>
            <w:shd w:val="clear" w:color="auto" w:fill="FFFFFF"/>
            <w:hideMark/>
          </w:tcPr>
          <w:p w14:paraId="6B317DAA"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Հոդված 38.</w:t>
            </w:r>
          </w:p>
        </w:tc>
        <w:tc>
          <w:tcPr>
            <w:tcW w:w="0" w:type="auto"/>
            <w:shd w:val="clear" w:color="auto" w:fill="FFFFFF"/>
            <w:hideMark/>
          </w:tcPr>
          <w:p w14:paraId="64AEE342"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Եզրափակիչ մաս և անցումային դրույթներ</w:t>
            </w:r>
          </w:p>
        </w:tc>
      </w:tr>
    </w:tbl>
    <w:p w14:paraId="5D5AE574"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p>
    <w:p w14:paraId="0321851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 Սույն օրենքն ուժի մեջ է մտնում պաշտոնական հրապարակման օրվան հաջորդող տասներորդ օրը, բացառությամբ այն դրույթների, որոնց համար սույն հոդվածով սահմանված են ուժի մեջ մտնելու այլ ժամկետներ:</w:t>
      </w:r>
    </w:p>
    <w:p w14:paraId="37FC4137"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2. Սույն օրենքն ուժի մեջ մտնելու պահից ուժը կորցրած ճանաչել «Նախնական մասնագիտական (արհեստագործական) և միջին մասնագիտական կրթության մասին» 2005 թվականի հուլիսի 8-ի ՀՕ-164 օրենքը, բացառությամբ 7-րդ հոդվածի 1-3-րդ, 6-րդ մասերի, 18-րդ, 18</w:t>
      </w:r>
      <w:r w:rsidRPr="00941907">
        <w:rPr>
          <w:rFonts w:ascii="Cambria Math" w:eastAsia="Times New Roman" w:hAnsi="Cambria Math" w:cs="Cambria Math"/>
          <w:color w:val="333333"/>
          <w:sz w:val="24"/>
          <w:szCs w:val="24"/>
          <w:lang w:eastAsia="hy-AM"/>
        </w:rPr>
        <w:t>․</w:t>
      </w:r>
      <w:r w:rsidRPr="00941907">
        <w:rPr>
          <w:rFonts w:ascii="GHEA Grapalat" w:eastAsia="Times New Roman" w:hAnsi="GHEA Grapalat" w:cs="Arial"/>
          <w:color w:val="333333"/>
          <w:sz w:val="24"/>
          <w:szCs w:val="24"/>
          <w:lang w:eastAsia="hy-AM"/>
        </w:rPr>
        <w:t>1-ին, 20-րդ հոդվածների, որոնք ուժը կորցնում են սույն հոդվածի 3-րդ, 5-րդ և 6-րդ մասերով սահմանված համապատասխան ենթաօրենսդրական նորմատիվ իրավական ակտերի ընդունման պահից։</w:t>
      </w:r>
    </w:p>
    <w:p w14:paraId="635E9DBE" w14:textId="155E5555"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3. Սույն օրենքի 7-րդ հոդվածի 1-ին, 7-14-րդ մասերով, 8-րդ հոդվածի 5-7-րդ մասերով, 15-րդ հոդվածի 16-18-րդ մասերով, 22-29-րդ հոդվածներով սահմանված դրույթների իրականացումն ապահովող ենթաօրենսդրական նորմատիվ իրավական ակտերը ենթակա են ընդունման՝ համաձայն վարչապետի որոշմամբ հաստատված գործողությունների պլանի և ժամանակացույցի, բայց ոչ ուշ, քան մինչև </w:t>
      </w:r>
      <w:del w:id="289" w:author="User123" w:date="2026-01-21T17:58:00Z">
        <w:r w:rsidRPr="00941907" w:rsidDel="00C85945">
          <w:rPr>
            <w:rFonts w:ascii="GHEA Grapalat" w:eastAsia="Times New Roman" w:hAnsi="GHEA Grapalat" w:cs="Arial"/>
            <w:color w:val="333333"/>
            <w:sz w:val="24"/>
            <w:szCs w:val="24"/>
            <w:lang w:eastAsia="hy-AM"/>
          </w:rPr>
          <w:delText>2026</w:delText>
        </w:r>
      </w:del>
      <w:ins w:id="290" w:author="User123" w:date="2026-01-21T17:58:00Z">
        <w:r w:rsidR="00C85945" w:rsidRPr="00C85945">
          <w:rPr>
            <w:rFonts w:ascii="GHEA Grapalat" w:eastAsia="Times New Roman" w:hAnsi="GHEA Grapalat" w:cs="Arial"/>
            <w:color w:val="333333"/>
            <w:sz w:val="24"/>
            <w:szCs w:val="24"/>
            <w:lang w:eastAsia="hy-AM"/>
            <w:rPrChange w:id="291" w:author="User123" w:date="2026-01-21T17:58:00Z">
              <w:rPr>
                <w:rFonts w:ascii="GHEA Grapalat" w:eastAsia="Times New Roman" w:hAnsi="GHEA Grapalat" w:cs="Arial"/>
                <w:color w:val="333333"/>
                <w:sz w:val="24"/>
                <w:szCs w:val="24"/>
                <w:lang w:val="en-US" w:eastAsia="hy-AM"/>
              </w:rPr>
            </w:rPrChange>
          </w:rPr>
          <w:t xml:space="preserve"> 2027</w:t>
        </w:r>
      </w:ins>
      <w:r w:rsidRPr="00941907">
        <w:rPr>
          <w:rFonts w:ascii="GHEA Grapalat" w:eastAsia="Times New Roman" w:hAnsi="GHEA Grapalat" w:cs="Arial"/>
          <w:color w:val="333333"/>
          <w:sz w:val="24"/>
          <w:szCs w:val="24"/>
          <w:lang w:eastAsia="hy-AM"/>
        </w:rPr>
        <w:t xml:space="preserve"> թվականի հունվարի 31-ը։</w:t>
      </w:r>
    </w:p>
    <w:p w14:paraId="3FD66CCC"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4. Մինչև սույն օրենքի 7-րդ հոդվածի 7-րդ և 8-րդ մասերն ուժի մեջ մտնելն ընդունված մասնագիտական կրթության համապատասխան որակավորման պետական կրթական չափորոշիչները շարունակում են գործել մինչև սույն օրենքի 7-րդ հոդվածի 7-րդ և 8-րդ մասերին դրանց համապատասխանեցումը, իսկ այդ չափորոշիչների հիման վրա շնորհված և շնորհվող որակավորումները պահպանում են իրենց վավերականությունը։ Մինչև կրեդիտային համակարգի ներդրումը սույն օրենքի 7-րդ հոդվածի 8-րդ մասի 3-րդ կետով նախատեսված կրեդիտները հաշվարկվում են ժամային բեռնվածությամբ։</w:t>
      </w:r>
    </w:p>
    <w:p w14:paraId="7626F18C" w14:textId="77777777" w:rsidR="00A76E04" w:rsidRDefault="00941907" w:rsidP="00941907">
      <w:pPr>
        <w:shd w:val="clear" w:color="auto" w:fill="FFFFFF"/>
        <w:spacing w:after="0" w:line="240" w:lineRule="auto"/>
        <w:ind w:firstLine="375"/>
        <w:jc w:val="both"/>
        <w:rPr>
          <w:ins w:id="292" w:author="User123" w:date="2026-01-21T17:59:00Z"/>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5. </w:t>
      </w:r>
      <w:del w:id="293" w:author="User123" w:date="2026-01-21T17:59:00Z">
        <w:r w:rsidRPr="00941907" w:rsidDel="00A76E04">
          <w:rPr>
            <w:rFonts w:ascii="GHEA Grapalat" w:eastAsia="Times New Roman" w:hAnsi="GHEA Grapalat" w:cs="Arial"/>
            <w:color w:val="333333"/>
            <w:sz w:val="24"/>
            <w:szCs w:val="24"/>
            <w:lang w:eastAsia="hy-AM"/>
          </w:rPr>
          <w:delText xml:space="preserve">Սույն օրենքի 11-րդ հոդվածն ուժի մեջ է մտնում 2025 թվականի հուլիսի 1-ից։ </w:delText>
        </w:r>
      </w:del>
    </w:p>
    <w:p w14:paraId="2018A1BB" w14:textId="69FEB129" w:rsidR="00941907" w:rsidRPr="00941907" w:rsidRDefault="00A76E04">
      <w:pPr>
        <w:shd w:val="clear" w:color="auto" w:fill="FFFFFF"/>
        <w:spacing w:after="0" w:line="240" w:lineRule="auto"/>
        <w:jc w:val="both"/>
        <w:rPr>
          <w:rFonts w:ascii="GHEA Grapalat" w:eastAsia="Times New Roman" w:hAnsi="GHEA Grapalat" w:cs="Arial"/>
          <w:color w:val="333333"/>
          <w:sz w:val="24"/>
          <w:szCs w:val="24"/>
          <w:lang w:eastAsia="hy-AM"/>
        </w:rPr>
        <w:pPrChange w:id="294" w:author="User123" w:date="2026-01-21T17:59:00Z">
          <w:pPr>
            <w:shd w:val="clear" w:color="auto" w:fill="FFFFFF"/>
            <w:spacing w:after="0" w:line="240" w:lineRule="auto"/>
            <w:ind w:firstLine="375"/>
            <w:jc w:val="both"/>
          </w:pPr>
        </w:pPrChange>
      </w:pPr>
      <w:ins w:id="295" w:author="User123" w:date="2026-01-21T17:59:00Z">
        <w:r w:rsidRPr="00EA427C">
          <w:rPr>
            <w:rFonts w:ascii="GHEA Grapalat" w:eastAsia="Times New Roman" w:hAnsi="GHEA Grapalat" w:cs="Arial"/>
            <w:color w:val="333333"/>
            <w:sz w:val="24"/>
            <w:szCs w:val="24"/>
          </w:rPr>
          <w:t xml:space="preserve">«Սույն օրենքի 11-րդ հոդվածն ուժի մեջ է մտնում 2026 թվականի ապրիլի 1-ից։  Լիցենզավորման ենթակա գործունեության տեսակներն իրականացնելու համար հիմք է ընդունվում  </w:t>
        </w:r>
        <w:r w:rsidRPr="00EA427C">
          <w:rPr>
            <w:rFonts w:ascii="GHEA Grapalat" w:eastAsia="Times New Roman" w:hAnsi="GHEA Grapalat" w:cs="Arial"/>
            <w:color w:val="333333"/>
            <w:sz w:val="24"/>
            <w:szCs w:val="24"/>
            <w:shd w:val="clear" w:color="auto" w:fill="FFFFFF"/>
            <w:lang w:eastAsia="ru-RU"/>
          </w:rPr>
          <w:t>կրթության պետական կառավարման լիազոր մարմնի հաստատած և աստիճանաբար ներդվող, «Մասնագիտական կրթության և ուսուցման մասին» օրենքի 7-</w:t>
        </w:r>
        <w:r w:rsidRPr="00EA427C">
          <w:rPr>
            <w:rFonts w:ascii="GHEA Grapalat" w:eastAsia="Times New Roman" w:hAnsi="GHEA Grapalat" w:cs="Arial"/>
            <w:color w:val="333333"/>
            <w:sz w:val="24"/>
            <w:szCs w:val="24"/>
            <w:shd w:val="clear" w:color="auto" w:fill="FFFFFF"/>
            <w:lang w:eastAsia="ru-RU"/>
          </w:rPr>
          <w:lastRenderedPageBreak/>
          <w:t>րդ հոդվածի 7-րդ և 8-րդ մասերով սահմանված արհետագործական կամ միջին մասնագիտական կրթական ծրագրի մակարդակում տվյալ որակավորման շրջանակային նկարագիրը։  Մինչ այդ լիցենզավորման գործընթացին ներկայացված փաթեթում հիմք է ընդունվում նախնական մասնագիտական (արհետավործական) կամ միջին մասնագիտական կրթության տվյալ մասնագիտության որակավորման պետական կրթական չափորոշիչը, կրթական ծրագիրը և համապատասխան մեթոդական փաթեթը</w:t>
        </w:r>
        <w:r w:rsidRPr="00A76E04">
          <w:rPr>
            <w:rFonts w:ascii="GHEA Grapalat" w:eastAsia="Times New Roman" w:hAnsi="GHEA Grapalat" w:cs="Arial"/>
            <w:color w:val="333333"/>
            <w:sz w:val="24"/>
            <w:szCs w:val="24"/>
            <w:shd w:val="clear" w:color="auto" w:fill="FFFFFF"/>
            <w:lang w:eastAsia="ru-RU"/>
            <w:rPrChange w:id="296" w:author="User123" w:date="2026-01-21T17:59:00Z">
              <w:rPr>
                <w:rFonts w:ascii="GHEA Grapalat" w:eastAsia="Times New Roman" w:hAnsi="GHEA Grapalat" w:cs="Arial"/>
                <w:color w:val="333333"/>
                <w:sz w:val="24"/>
                <w:szCs w:val="24"/>
                <w:shd w:val="clear" w:color="auto" w:fill="FFFFFF"/>
                <w:lang w:val="en-US" w:eastAsia="ru-RU"/>
              </w:rPr>
            </w:rPrChange>
          </w:rPr>
          <w:t xml:space="preserve">։ </w:t>
        </w:r>
        <w:r w:rsidRPr="00941907">
          <w:rPr>
            <w:rFonts w:ascii="GHEA Grapalat" w:eastAsia="Times New Roman" w:hAnsi="GHEA Grapalat" w:cs="Arial"/>
            <w:color w:val="333333"/>
            <w:sz w:val="24"/>
            <w:szCs w:val="24"/>
            <w:lang w:eastAsia="hy-AM"/>
          </w:rPr>
          <w:t xml:space="preserve"> </w:t>
        </w:r>
      </w:ins>
      <w:r w:rsidR="00941907" w:rsidRPr="00941907">
        <w:rPr>
          <w:rFonts w:ascii="GHEA Grapalat" w:eastAsia="Times New Roman" w:hAnsi="GHEA Grapalat" w:cs="Arial"/>
          <w:color w:val="333333"/>
          <w:sz w:val="24"/>
          <w:szCs w:val="24"/>
          <w:lang w:eastAsia="hy-AM"/>
        </w:rPr>
        <w:t>Սույն օրենքի 11-րդ հոդվածով առաջացող նոր պահանջներին ու պայմաններին պետական և հանրային մասնագիտական ուսումնական հաստատությունների կողմից իրականացվող կրթական ծրագրերի համապատասխանությունը ապահովում է Կառավարությունը՝ վարչապետի սահմանած ժամանակացույցով։</w:t>
      </w:r>
    </w:p>
    <w:p w14:paraId="6C0151AE" w14:textId="23DF883D"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6. Սույն օրենքի 18-րդ և 19-րդ հոդվածներով սահմանված ենթաօրենսդրական նորմատիվ իրավական ակտերը, բացառությամբ սույն հոդվածի 3-րդ մասով սահմանվածների, ենթակա են ընդունման մինչև </w:t>
      </w:r>
      <w:del w:id="297" w:author="User123" w:date="2026-01-21T18:05:00Z">
        <w:r w:rsidRPr="00941907" w:rsidDel="00F17551">
          <w:rPr>
            <w:rFonts w:ascii="GHEA Grapalat" w:eastAsia="Times New Roman" w:hAnsi="GHEA Grapalat" w:cs="Arial"/>
            <w:color w:val="333333"/>
            <w:sz w:val="24"/>
            <w:szCs w:val="24"/>
            <w:lang w:eastAsia="hy-AM"/>
          </w:rPr>
          <w:delText xml:space="preserve">2025 </w:delText>
        </w:r>
      </w:del>
      <w:ins w:id="298" w:author="User123" w:date="2026-01-21T18:05:00Z">
        <w:r w:rsidR="00F17551" w:rsidRPr="00941907">
          <w:rPr>
            <w:rFonts w:ascii="GHEA Grapalat" w:eastAsia="Times New Roman" w:hAnsi="GHEA Grapalat" w:cs="Arial"/>
            <w:color w:val="333333"/>
            <w:sz w:val="24"/>
            <w:szCs w:val="24"/>
            <w:lang w:eastAsia="hy-AM"/>
          </w:rPr>
          <w:t>20</w:t>
        </w:r>
        <w:r w:rsidR="00F17551" w:rsidRPr="00F17551">
          <w:rPr>
            <w:rFonts w:ascii="GHEA Grapalat" w:eastAsia="Times New Roman" w:hAnsi="GHEA Grapalat" w:cs="Arial"/>
            <w:color w:val="333333"/>
            <w:sz w:val="24"/>
            <w:szCs w:val="24"/>
            <w:lang w:eastAsia="hy-AM"/>
            <w:rPrChange w:id="299" w:author="User123" w:date="2026-01-21T18:05:00Z">
              <w:rPr>
                <w:rFonts w:ascii="GHEA Grapalat" w:eastAsia="Times New Roman" w:hAnsi="GHEA Grapalat" w:cs="Arial"/>
                <w:color w:val="333333"/>
                <w:sz w:val="24"/>
                <w:szCs w:val="24"/>
                <w:lang w:val="en-US" w:eastAsia="hy-AM"/>
              </w:rPr>
            </w:rPrChange>
          </w:rPr>
          <w:t>27</w:t>
        </w:r>
        <w:r w:rsidR="00F17551" w:rsidRPr="00941907">
          <w:rPr>
            <w:rFonts w:ascii="GHEA Grapalat" w:eastAsia="Times New Roman" w:hAnsi="GHEA Grapalat" w:cs="Arial"/>
            <w:color w:val="333333"/>
            <w:sz w:val="24"/>
            <w:szCs w:val="24"/>
            <w:lang w:eastAsia="hy-AM"/>
          </w:rPr>
          <w:t xml:space="preserve"> </w:t>
        </w:r>
      </w:ins>
      <w:r w:rsidRPr="00941907">
        <w:rPr>
          <w:rFonts w:ascii="GHEA Grapalat" w:eastAsia="Times New Roman" w:hAnsi="GHEA Grapalat" w:cs="Arial"/>
          <w:color w:val="333333"/>
          <w:sz w:val="24"/>
          <w:szCs w:val="24"/>
          <w:lang w:eastAsia="hy-AM"/>
        </w:rPr>
        <w:t xml:space="preserve">թվականի </w:t>
      </w:r>
      <w:del w:id="300" w:author="User123" w:date="2026-01-21T18:05:00Z">
        <w:r w:rsidRPr="00941907" w:rsidDel="00F17551">
          <w:rPr>
            <w:rFonts w:ascii="GHEA Grapalat" w:eastAsia="Times New Roman" w:hAnsi="GHEA Grapalat" w:cs="Arial"/>
            <w:color w:val="333333"/>
            <w:sz w:val="24"/>
            <w:szCs w:val="24"/>
            <w:lang w:eastAsia="hy-AM"/>
          </w:rPr>
          <w:delText xml:space="preserve">հուլիսի </w:delText>
        </w:r>
      </w:del>
      <w:ins w:id="301" w:author="User123" w:date="2026-01-21T18:05:00Z">
        <w:r w:rsidR="00F17551" w:rsidRPr="00F17551">
          <w:rPr>
            <w:rFonts w:ascii="GHEA Grapalat" w:eastAsia="Times New Roman" w:hAnsi="GHEA Grapalat" w:cs="Arial"/>
            <w:color w:val="333333"/>
            <w:sz w:val="24"/>
            <w:szCs w:val="24"/>
            <w:lang w:eastAsia="hy-AM"/>
            <w:rPrChange w:id="302" w:author="User123" w:date="2026-01-21T18:06:00Z">
              <w:rPr>
                <w:rFonts w:ascii="GHEA Grapalat" w:eastAsia="Times New Roman" w:hAnsi="GHEA Grapalat" w:cs="Arial"/>
                <w:color w:val="333333"/>
                <w:sz w:val="24"/>
                <w:szCs w:val="24"/>
                <w:lang w:val="en-US" w:eastAsia="hy-AM"/>
              </w:rPr>
            </w:rPrChange>
          </w:rPr>
          <w:t>հ</w:t>
        </w:r>
      </w:ins>
      <w:ins w:id="303" w:author="User123" w:date="2026-01-21T18:06:00Z">
        <w:r w:rsidR="00F17551" w:rsidRPr="00F17551">
          <w:rPr>
            <w:rFonts w:ascii="GHEA Grapalat" w:eastAsia="Times New Roman" w:hAnsi="GHEA Grapalat" w:cs="Arial"/>
            <w:color w:val="333333"/>
            <w:sz w:val="24"/>
            <w:szCs w:val="24"/>
            <w:lang w:eastAsia="hy-AM"/>
            <w:rPrChange w:id="304" w:author="User123" w:date="2026-01-21T18:06:00Z">
              <w:rPr>
                <w:rFonts w:ascii="GHEA Grapalat" w:eastAsia="Times New Roman" w:hAnsi="GHEA Grapalat" w:cs="Arial"/>
                <w:color w:val="333333"/>
                <w:sz w:val="24"/>
                <w:szCs w:val="24"/>
                <w:lang w:val="en-US" w:eastAsia="hy-AM"/>
              </w:rPr>
            </w:rPrChange>
          </w:rPr>
          <w:t xml:space="preserve">ունվարի </w:t>
        </w:r>
      </w:ins>
      <w:ins w:id="305" w:author="User123" w:date="2026-01-21T18:05:00Z">
        <w:r w:rsidR="00F17551" w:rsidRPr="00941907">
          <w:rPr>
            <w:rFonts w:ascii="GHEA Grapalat" w:eastAsia="Times New Roman" w:hAnsi="GHEA Grapalat" w:cs="Arial"/>
            <w:color w:val="333333"/>
            <w:sz w:val="24"/>
            <w:szCs w:val="24"/>
            <w:lang w:eastAsia="hy-AM"/>
          </w:rPr>
          <w:t xml:space="preserve"> </w:t>
        </w:r>
      </w:ins>
      <w:r w:rsidRPr="00941907">
        <w:rPr>
          <w:rFonts w:ascii="GHEA Grapalat" w:eastAsia="Times New Roman" w:hAnsi="GHEA Grapalat" w:cs="Arial"/>
          <w:color w:val="333333"/>
          <w:sz w:val="24"/>
          <w:szCs w:val="24"/>
          <w:lang w:eastAsia="hy-AM"/>
        </w:rPr>
        <w:t>31-ը՝ համաձայն վարչապետի որոշմամբ հաստատված գործողությունների պլանի և ժամանակացույցի։ Մինչև սույն օրենքի 18-րդ և 19-րդ հոդվածներով սահմանված ենթաօրենսդրական նորմատիվ իրավական ակտերի ընդունումը շարունակում են գործել մինչև սույն օրենքի ընդունումն ուժի մեջ մտած համապատասխան իրավահարաբերությունները կարգավորող ենթաօրենսդրական նորմատիվ իրավական ակտերը։</w:t>
      </w:r>
    </w:p>
    <w:p w14:paraId="09A77CBF"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7. Սույն օրենքի 16-րդ հոդվածի 12-րդ մասով նախատեսված էլեկտրոնային փաստաթղթերի համակարգը ներդրվում է մինչև 2027 թվականի հունվարի 15-ը։ Մինչև այդ դիպլոմը և դրա հավելվածը, հավաստագիրը և ներդիրը ՄՈՒՀ-ը ուսանողին տրամադրում է թղթային եղանակով և անվճար:</w:t>
      </w:r>
    </w:p>
    <w:p w14:paraId="79695AA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8. Մինչև սույն օրենքն ուժի մեջ մտնելը ձևավորված պետական ՄՈՒՀ-երի խորհուրդները շարունակում են գործել մինչև սույն հոդվածի 3-րդ մասով սահմանված ժամանակացույցով նոր խորհուրդների ձևավորումը՝ սույն օրենքի 22-րդ հոդվածին համապատասխան։ Սույն օրենքի 22-րդ հոդվածին համապատասխան՝ ձևավորվող նոր խորհուրդների առաջին կազմում յուրաքանչյուր մարմնի կողմից առաջադրվող համապատասխանաբար մեկական անդամ (բացառությամբ ուսանողության ներկայացուցիչների) պաշտոնավարում է երկու տարի ժամկետով, մեկական անդամ՝ երեք տարի ժամկետով։ Մանկավարժական աշխատողներից առաջադրվող մեկ անդամ պաշտոնավարում է չորս տարի, մեկ անդամ՝ հինգ տարի ժամկետով։</w:t>
      </w:r>
    </w:p>
    <w:p w14:paraId="59C81D33"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9. Մինչև սույն օրենքն ուժի մեջ մտնելն ընտրված պետական ՄՈՒՀ-երի տնօրենները շարունակում են պաշտոնավարել մինչև իրենց լիազորությունների ժամկետի ավարտը։</w:t>
      </w:r>
    </w:p>
    <w:p w14:paraId="6D1507AA"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10. ՄՈՒՀ-ում աշխատող այն դասախոսները կամ վարպետները, որոնք առնվազն երեք տարի աշխատում են տվյալ պաշտոնում, սակայն չեն համապատասխանում սույն օրենքի 34-րդ հոդվածի 1-ին մասով սահմանված պահանջներին, կարող են շարունակել իրենց պաշտոնավարումը, եթե մինչև 2030 թվականի օգոստոսի 20-ն ստացել են համապատասխան մակարդակի կրթական ծրագրի որակավորում և ապահովում են օրենքով սահմանված պահանջները։</w:t>
      </w:r>
    </w:p>
    <w:p w14:paraId="5AD3F24D"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11. Մինչև սույն օրենքն ուժի մեջ մտնելն ընդունված ենթաօրենսդրական նորմատիվ իրավական ակտերում առկա նախնական (արհեստագործական) մասնագիտական կրթությանը վերաբերող կարգավորումները սույն օրենքն ուժի մեջ մտնելուց հետո տարածվում են սույն օրենքի 7-րդ հոդվածի 2-րդ մասի 1-ին կետով սահմանված արհեստագործական հիմնական կրթական ծրագրի վրա։</w:t>
      </w:r>
    </w:p>
    <w:p w14:paraId="10036365" w14:textId="77777777" w:rsidR="00941907" w:rsidRPr="00941907" w:rsidRDefault="00941907" w:rsidP="00941907">
      <w:pPr>
        <w:shd w:val="clear" w:color="auto" w:fill="FFFFFF"/>
        <w:spacing w:after="0" w:line="240" w:lineRule="auto"/>
        <w:ind w:firstLine="375"/>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00"/>
        <w:gridCol w:w="5423"/>
      </w:tblGrid>
      <w:tr w:rsidR="00941907" w:rsidRPr="00941907" w14:paraId="53527B22" w14:textId="77777777" w:rsidTr="00941907">
        <w:trPr>
          <w:tblCellSpacing w:w="0" w:type="dxa"/>
        </w:trPr>
        <w:tc>
          <w:tcPr>
            <w:tcW w:w="4500" w:type="dxa"/>
            <w:shd w:val="clear" w:color="auto" w:fill="FFFFFF"/>
            <w:vAlign w:val="center"/>
            <w:hideMark/>
          </w:tcPr>
          <w:p w14:paraId="6D08D0FC" w14:textId="77777777" w:rsidR="00941907" w:rsidRPr="00941907" w:rsidRDefault="00941907" w:rsidP="00941907">
            <w:pPr>
              <w:spacing w:before="100" w:beforeAutospacing="1" w:after="100" w:afterAutospacing="1"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Հանրապետության նախագահ</w:t>
            </w:r>
          </w:p>
        </w:tc>
        <w:tc>
          <w:tcPr>
            <w:tcW w:w="0" w:type="auto"/>
            <w:shd w:val="clear" w:color="auto" w:fill="FFFFFF"/>
            <w:vAlign w:val="bottom"/>
            <w:hideMark/>
          </w:tcPr>
          <w:p w14:paraId="064655B3"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b/>
                <w:bCs/>
                <w:color w:val="333333"/>
                <w:sz w:val="24"/>
                <w:szCs w:val="24"/>
                <w:lang w:eastAsia="hy-AM"/>
              </w:rPr>
              <w:t>Վ. Խաչատուրյան</w:t>
            </w:r>
          </w:p>
        </w:tc>
      </w:tr>
      <w:tr w:rsidR="00941907" w:rsidRPr="00941907" w14:paraId="4C399C50" w14:textId="77777777" w:rsidTr="00941907">
        <w:trPr>
          <w:tblCellSpacing w:w="0" w:type="dxa"/>
        </w:trPr>
        <w:tc>
          <w:tcPr>
            <w:tcW w:w="0" w:type="auto"/>
            <w:shd w:val="clear" w:color="auto" w:fill="FFFFFF"/>
            <w:vAlign w:val="center"/>
            <w:hideMark/>
          </w:tcPr>
          <w:p w14:paraId="32416D84" w14:textId="440E683B"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Calibri" w:eastAsia="Times New Roman" w:hAnsi="Calibri" w:cs="Calibri"/>
                <w:color w:val="333333"/>
                <w:sz w:val="24"/>
                <w:szCs w:val="24"/>
                <w:lang w:eastAsia="hy-AM"/>
              </w:rPr>
              <w:t> </w:t>
            </w:r>
            <w:r w:rsidRPr="00941907">
              <w:rPr>
                <w:rFonts w:ascii="GHEA Grapalat" w:eastAsia="Times New Roman" w:hAnsi="GHEA Grapalat" w:cs="Arial"/>
                <w:color w:val="333333"/>
                <w:sz w:val="24"/>
                <w:szCs w:val="24"/>
                <w:lang w:eastAsia="hy-AM"/>
              </w:rPr>
              <w:t>2024 թ. հունիսի 13</w:t>
            </w:r>
          </w:p>
          <w:p w14:paraId="13131E3F"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Երևան</w:t>
            </w:r>
          </w:p>
          <w:p w14:paraId="5F7C20B1" w14:textId="77777777" w:rsidR="00941907" w:rsidRPr="00941907" w:rsidRDefault="00941907" w:rsidP="00941907">
            <w:pPr>
              <w:spacing w:after="0" w:line="240" w:lineRule="auto"/>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ՀՕ-250-Ն</w:t>
            </w:r>
          </w:p>
        </w:tc>
        <w:tc>
          <w:tcPr>
            <w:tcW w:w="0" w:type="auto"/>
            <w:shd w:val="clear" w:color="auto" w:fill="FFFFFF"/>
            <w:vAlign w:val="center"/>
            <w:hideMark/>
          </w:tcPr>
          <w:p w14:paraId="37FEFCEB" w14:textId="77777777" w:rsidR="00941907" w:rsidRPr="00941907" w:rsidRDefault="00941907" w:rsidP="00941907">
            <w:pPr>
              <w:spacing w:after="0" w:line="240" w:lineRule="auto"/>
              <w:jc w:val="both"/>
              <w:rPr>
                <w:rFonts w:ascii="GHEA Grapalat" w:eastAsia="Times New Roman" w:hAnsi="GHEA Grapalat" w:cs="Times New Roman"/>
                <w:sz w:val="24"/>
                <w:szCs w:val="24"/>
                <w:lang w:eastAsia="hy-AM"/>
              </w:rPr>
            </w:pPr>
          </w:p>
        </w:tc>
      </w:tr>
    </w:tbl>
    <w:p w14:paraId="0B4B53AF" w14:textId="77C17F44" w:rsidR="0064740D" w:rsidRPr="00941907" w:rsidRDefault="00941907" w:rsidP="003254F3">
      <w:pPr>
        <w:shd w:val="clear" w:color="auto" w:fill="FFFFFF"/>
        <w:spacing w:after="0" w:line="240" w:lineRule="auto"/>
        <w:ind w:firstLine="375"/>
        <w:jc w:val="both"/>
        <w:rPr>
          <w:rFonts w:ascii="GHEA Grapalat" w:hAnsi="GHEA Grapalat"/>
          <w:sz w:val="24"/>
          <w:szCs w:val="24"/>
        </w:rPr>
      </w:pPr>
      <w:r w:rsidRPr="00941907">
        <w:rPr>
          <w:rFonts w:ascii="Calibri" w:eastAsia="Times New Roman" w:hAnsi="Calibri" w:cs="Calibri"/>
          <w:color w:val="333333"/>
          <w:sz w:val="24"/>
          <w:szCs w:val="24"/>
          <w:lang w:eastAsia="hy-AM"/>
        </w:rPr>
        <w:t> </w:t>
      </w:r>
    </w:p>
    <w:sectPr w:rsidR="0064740D" w:rsidRPr="00941907" w:rsidSect="00941907">
      <w:pgSz w:w="11906" w:h="16838"/>
      <w:pgMar w:top="709" w:right="707"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B63C7"/>
    <w:multiLevelType w:val="hybridMultilevel"/>
    <w:tmpl w:val="16506044"/>
    <w:lvl w:ilvl="0" w:tplc="720EF1E2">
      <w:start w:val="1"/>
      <w:numFmt w:val="decimal"/>
      <w:lvlText w:val="%1."/>
      <w:lvlJc w:val="left"/>
      <w:pPr>
        <w:ind w:left="106" w:hanging="244"/>
      </w:pPr>
      <w:rPr>
        <w:rFonts w:ascii="Microsoft Sans Serif" w:eastAsia="Microsoft Sans Serif" w:hAnsi="Microsoft Sans Serif" w:cs="Microsoft Sans Serif" w:hint="default"/>
        <w:b w:val="0"/>
        <w:bCs w:val="0"/>
        <w:i w:val="0"/>
        <w:iCs w:val="0"/>
        <w:spacing w:val="-1"/>
        <w:w w:val="115"/>
        <w:sz w:val="19"/>
        <w:szCs w:val="19"/>
      </w:rPr>
    </w:lvl>
    <w:lvl w:ilvl="1" w:tplc="128A8C2C">
      <w:numFmt w:val="bullet"/>
      <w:lvlText w:val="•"/>
      <w:lvlJc w:val="left"/>
      <w:pPr>
        <w:ind w:left="1098" w:hanging="244"/>
      </w:pPr>
      <w:rPr>
        <w:rFonts w:hint="default"/>
      </w:rPr>
    </w:lvl>
    <w:lvl w:ilvl="2" w:tplc="F1168248">
      <w:numFmt w:val="bullet"/>
      <w:lvlText w:val="•"/>
      <w:lvlJc w:val="left"/>
      <w:pPr>
        <w:ind w:left="2096" w:hanging="244"/>
      </w:pPr>
      <w:rPr>
        <w:rFonts w:hint="default"/>
      </w:rPr>
    </w:lvl>
    <w:lvl w:ilvl="3" w:tplc="9E12C4FE">
      <w:numFmt w:val="bullet"/>
      <w:lvlText w:val="•"/>
      <w:lvlJc w:val="left"/>
      <w:pPr>
        <w:ind w:left="3094" w:hanging="244"/>
      </w:pPr>
      <w:rPr>
        <w:rFonts w:hint="default"/>
      </w:rPr>
    </w:lvl>
    <w:lvl w:ilvl="4" w:tplc="E490112E">
      <w:numFmt w:val="bullet"/>
      <w:lvlText w:val="•"/>
      <w:lvlJc w:val="left"/>
      <w:pPr>
        <w:ind w:left="4092" w:hanging="244"/>
      </w:pPr>
      <w:rPr>
        <w:rFonts w:hint="default"/>
      </w:rPr>
    </w:lvl>
    <w:lvl w:ilvl="5" w:tplc="8564F51C">
      <w:numFmt w:val="bullet"/>
      <w:lvlText w:val="•"/>
      <w:lvlJc w:val="left"/>
      <w:pPr>
        <w:ind w:left="5090" w:hanging="244"/>
      </w:pPr>
      <w:rPr>
        <w:rFonts w:hint="default"/>
      </w:rPr>
    </w:lvl>
    <w:lvl w:ilvl="6" w:tplc="F0520F2C">
      <w:numFmt w:val="bullet"/>
      <w:lvlText w:val="•"/>
      <w:lvlJc w:val="left"/>
      <w:pPr>
        <w:ind w:left="6088" w:hanging="244"/>
      </w:pPr>
      <w:rPr>
        <w:rFonts w:hint="default"/>
      </w:rPr>
    </w:lvl>
    <w:lvl w:ilvl="7" w:tplc="74147DF8">
      <w:numFmt w:val="bullet"/>
      <w:lvlText w:val="•"/>
      <w:lvlJc w:val="left"/>
      <w:pPr>
        <w:ind w:left="7086" w:hanging="244"/>
      </w:pPr>
      <w:rPr>
        <w:rFonts w:hint="default"/>
      </w:rPr>
    </w:lvl>
    <w:lvl w:ilvl="8" w:tplc="1374CE32">
      <w:numFmt w:val="bullet"/>
      <w:lvlText w:val="•"/>
      <w:lvlJc w:val="left"/>
      <w:pPr>
        <w:ind w:left="8084" w:hanging="244"/>
      </w:pPr>
      <w:rPr>
        <w:rFonts w:hint="default"/>
      </w:rPr>
    </w:lvl>
  </w:abstractNum>
  <w:abstractNum w:abstractNumId="1">
    <w:nsid w:val="4000017A"/>
    <w:multiLevelType w:val="hybridMultilevel"/>
    <w:tmpl w:val="95E4C6AC"/>
    <w:lvl w:ilvl="0" w:tplc="4E184C0C">
      <w:start w:val="1"/>
      <w:numFmt w:val="decimal"/>
      <w:lvlText w:val="%1)"/>
      <w:lvlJc w:val="left"/>
      <w:pPr>
        <w:ind w:left="106" w:hanging="258"/>
      </w:pPr>
      <w:rPr>
        <w:rFonts w:ascii="Microsoft Sans Serif" w:eastAsia="Microsoft Sans Serif" w:hAnsi="Microsoft Sans Serif" w:cs="Microsoft Sans Serif" w:hint="default"/>
        <w:b w:val="0"/>
        <w:bCs w:val="0"/>
        <w:i w:val="0"/>
        <w:iCs w:val="0"/>
        <w:spacing w:val="-1"/>
        <w:w w:val="115"/>
        <w:sz w:val="19"/>
        <w:szCs w:val="19"/>
      </w:rPr>
    </w:lvl>
    <w:lvl w:ilvl="1" w:tplc="DFE60A48">
      <w:numFmt w:val="bullet"/>
      <w:lvlText w:val="•"/>
      <w:lvlJc w:val="left"/>
      <w:pPr>
        <w:ind w:left="1098" w:hanging="258"/>
      </w:pPr>
      <w:rPr>
        <w:rFonts w:hint="default"/>
      </w:rPr>
    </w:lvl>
    <w:lvl w:ilvl="2" w:tplc="CB4A5E34">
      <w:numFmt w:val="bullet"/>
      <w:lvlText w:val="•"/>
      <w:lvlJc w:val="left"/>
      <w:pPr>
        <w:ind w:left="2096" w:hanging="258"/>
      </w:pPr>
      <w:rPr>
        <w:rFonts w:hint="default"/>
      </w:rPr>
    </w:lvl>
    <w:lvl w:ilvl="3" w:tplc="8D78BBD8">
      <w:numFmt w:val="bullet"/>
      <w:lvlText w:val="•"/>
      <w:lvlJc w:val="left"/>
      <w:pPr>
        <w:ind w:left="3094" w:hanging="258"/>
      </w:pPr>
      <w:rPr>
        <w:rFonts w:hint="default"/>
      </w:rPr>
    </w:lvl>
    <w:lvl w:ilvl="4" w:tplc="DC4E4B84">
      <w:numFmt w:val="bullet"/>
      <w:lvlText w:val="•"/>
      <w:lvlJc w:val="left"/>
      <w:pPr>
        <w:ind w:left="4092" w:hanging="258"/>
      </w:pPr>
      <w:rPr>
        <w:rFonts w:hint="default"/>
      </w:rPr>
    </w:lvl>
    <w:lvl w:ilvl="5" w:tplc="8C66A630">
      <w:numFmt w:val="bullet"/>
      <w:lvlText w:val="•"/>
      <w:lvlJc w:val="left"/>
      <w:pPr>
        <w:ind w:left="5090" w:hanging="258"/>
      </w:pPr>
      <w:rPr>
        <w:rFonts w:hint="default"/>
      </w:rPr>
    </w:lvl>
    <w:lvl w:ilvl="6" w:tplc="12DE1282">
      <w:numFmt w:val="bullet"/>
      <w:lvlText w:val="•"/>
      <w:lvlJc w:val="left"/>
      <w:pPr>
        <w:ind w:left="6088" w:hanging="258"/>
      </w:pPr>
      <w:rPr>
        <w:rFonts w:hint="default"/>
      </w:rPr>
    </w:lvl>
    <w:lvl w:ilvl="7" w:tplc="79B8EC78">
      <w:numFmt w:val="bullet"/>
      <w:lvlText w:val="•"/>
      <w:lvlJc w:val="left"/>
      <w:pPr>
        <w:ind w:left="7086" w:hanging="258"/>
      </w:pPr>
      <w:rPr>
        <w:rFonts w:hint="default"/>
      </w:rPr>
    </w:lvl>
    <w:lvl w:ilvl="8" w:tplc="754C5EA0">
      <w:numFmt w:val="bullet"/>
      <w:lvlText w:val="•"/>
      <w:lvlJc w:val="left"/>
      <w:pPr>
        <w:ind w:left="8084" w:hanging="258"/>
      </w:pPr>
      <w:rPr>
        <w:rFonts w:hint="default"/>
      </w:rPr>
    </w:lvl>
  </w:abstractNum>
  <w:abstractNum w:abstractNumId="2">
    <w:nsid w:val="43F725F4"/>
    <w:multiLevelType w:val="hybridMultilevel"/>
    <w:tmpl w:val="8DE2AC26"/>
    <w:lvl w:ilvl="0" w:tplc="C2C49250">
      <w:start w:val="1"/>
      <w:numFmt w:val="decimal"/>
      <w:lvlText w:val="%1)"/>
      <w:lvlJc w:val="left"/>
      <w:pPr>
        <w:ind w:left="106" w:hanging="258"/>
      </w:pPr>
      <w:rPr>
        <w:rFonts w:ascii="Microsoft Sans Serif" w:eastAsia="Microsoft Sans Serif" w:hAnsi="Microsoft Sans Serif" w:cs="Microsoft Sans Serif" w:hint="default"/>
        <w:b w:val="0"/>
        <w:bCs w:val="0"/>
        <w:i w:val="0"/>
        <w:iCs w:val="0"/>
        <w:spacing w:val="-1"/>
        <w:w w:val="115"/>
        <w:sz w:val="19"/>
        <w:szCs w:val="19"/>
      </w:rPr>
    </w:lvl>
    <w:lvl w:ilvl="1" w:tplc="B0AADD28">
      <w:numFmt w:val="bullet"/>
      <w:lvlText w:val="•"/>
      <w:lvlJc w:val="left"/>
      <w:pPr>
        <w:ind w:left="1098" w:hanging="258"/>
      </w:pPr>
      <w:rPr>
        <w:rFonts w:hint="default"/>
      </w:rPr>
    </w:lvl>
    <w:lvl w:ilvl="2" w:tplc="037024A4">
      <w:numFmt w:val="bullet"/>
      <w:lvlText w:val="•"/>
      <w:lvlJc w:val="left"/>
      <w:pPr>
        <w:ind w:left="2096" w:hanging="258"/>
      </w:pPr>
      <w:rPr>
        <w:rFonts w:hint="default"/>
      </w:rPr>
    </w:lvl>
    <w:lvl w:ilvl="3" w:tplc="067E4BD4">
      <w:numFmt w:val="bullet"/>
      <w:lvlText w:val="•"/>
      <w:lvlJc w:val="left"/>
      <w:pPr>
        <w:ind w:left="3094" w:hanging="258"/>
      </w:pPr>
      <w:rPr>
        <w:rFonts w:hint="default"/>
      </w:rPr>
    </w:lvl>
    <w:lvl w:ilvl="4" w:tplc="8E0E4FE8">
      <w:numFmt w:val="bullet"/>
      <w:lvlText w:val="•"/>
      <w:lvlJc w:val="left"/>
      <w:pPr>
        <w:ind w:left="4092" w:hanging="258"/>
      </w:pPr>
      <w:rPr>
        <w:rFonts w:hint="default"/>
      </w:rPr>
    </w:lvl>
    <w:lvl w:ilvl="5" w:tplc="0A140BA8">
      <w:numFmt w:val="bullet"/>
      <w:lvlText w:val="•"/>
      <w:lvlJc w:val="left"/>
      <w:pPr>
        <w:ind w:left="5090" w:hanging="258"/>
      </w:pPr>
      <w:rPr>
        <w:rFonts w:hint="default"/>
      </w:rPr>
    </w:lvl>
    <w:lvl w:ilvl="6" w:tplc="7F100212">
      <w:numFmt w:val="bullet"/>
      <w:lvlText w:val="•"/>
      <w:lvlJc w:val="left"/>
      <w:pPr>
        <w:ind w:left="6088" w:hanging="258"/>
      </w:pPr>
      <w:rPr>
        <w:rFonts w:hint="default"/>
      </w:rPr>
    </w:lvl>
    <w:lvl w:ilvl="7" w:tplc="BEC0544C">
      <w:numFmt w:val="bullet"/>
      <w:lvlText w:val="•"/>
      <w:lvlJc w:val="left"/>
      <w:pPr>
        <w:ind w:left="7086" w:hanging="258"/>
      </w:pPr>
      <w:rPr>
        <w:rFonts w:hint="default"/>
      </w:rPr>
    </w:lvl>
    <w:lvl w:ilvl="8" w:tplc="6A943292">
      <w:numFmt w:val="bullet"/>
      <w:lvlText w:val="•"/>
      <w:lvlJc w:val="left"/>
      <w:pPr>
        <w:ind w:left="8084" w:hanging="258"/>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23">
    <w15:presenceInfo w15:providerId="None" w15:userId="User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C8"/>
    <w:rsid w:val="000150DC"/>
    <w:rsid w:val="000B13E2"/>
    <w:rsid w:val="001B4A34"/>
    <w:rsid w:val="00263FA2"/>
    <w:rsid w:val="002F13C7"/>
    <w:rsid w:val="003254F3"/>
    <w:rsid w:val="00392930"/>
    <w:rsid w:val="004307A3"/>
    <w:rsid w:val="00482648"/>
    <w:rsid w:val="005055D8"/>
    <w:rsid w:val="00514220"/>
    <w:rsid w:val="00564A46"/>
    <w:rsid w:val="005B5CA8"/>
    <w:rsid w:val="0064740D"/>
    <w:rsid w:val="006521D0"/>
    <w:rsid w:val="00692C2B"/>
    <w:rsid w:val="00722EA9"/>
    <w:rsid w:val="007A386D"/>
    <w:rsid w:val="007E4E39"/>
    <w:rsid w:val="007F2DC4"/>
    <w:rsid w:val="008B0D2E"/>
    <w:rsid w:val="008B4198"/>
    <w:rsid w:val="00941907"/>
    <w:rsid w:val="009658C6"/>
    <w:rsid w:val="00977ED5"/>
    <w:rsid w:val="009D2AC1"/>
    <w:rsid w:val="00A33957"/>
    <w:rsid w:val="00A60EDB"/>
    <w:rsid w:val="00A76E04"/>
    <w:rsid w:val="00A81BBA"/>
    <w:rsid w:val="00B14B2E"/>
    <w:rsid w:val="00BE7132"/>
    <w:rsid w:val="00BF2102"/>
    <w:rsid w:val="00C85945"/>
    <w:rsid w:val="00C85FDD"/>
    <w:rsid w:val="00C87155"/>
    <w:rsid w:val="00D529C8"/>
    <w:rsid w:val="00D56046"/>
    <w:rsid w:val="00D77F07"/>
    <w:rsid w:val="00F17551"/>
    <w:rsid w:val="00FB23D7"/>
    <w:rsid w:val="00FF3426"/>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BF5D5"/>
  <w15:chartTrackingRefBased/>
  <w15:docId w15:val="{D0599DC8-6D13-464E-826F-3628A9B5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41907"/>
  </w:style>
  <w:style w:type="paragraph" w:customStyle="1" w:styleId="msonormal0">
    <w:name w:val="msonormal"/>
    <w:basedOn w:val="Normal"/>
    <w:rsid w:val="00941907"/>
    <w:pPr>
      <w:spacing w:before="100" w:beforeAutospacing="1" w:after="100" w:afterAutospacing="1" w:line="240" w:lineRule="auto"/>
    </w:pPr>
    <w:rPr>
      <w:rFonts w:ascii="Times New Roman" w:eastAsia="Times New Roman" w:hAnsi="Times New Roman" w:cs="Times New Roman"/>
      <w:sz w:val="24"/>
      <w:szCs w:val="24"/>
      <w:lang w:eastAsia="hy-AM"/>
    </w:rPr>
  </w:style>
  <w:style w:type="paragraph" w:styleId="NormalWeb">
    <w:name w:val="Normal (Web)"/>
    <w:basedOn w:val="Normal"/>
    <w:uiPriority w:val="99"/>
    <w:semiHidden/>
    <w:unhideWhenUsed/>
    <w:rsid w:val="00941907"/>
    <w:pPr>
      <w:spacing w:before="100" w:beforeAutospacing="1" w:after="100" w:afterAutospacing="1" w:line="240" w:lineRule="auto"/>
    </w:pPr>
    <w:rPr>
      <w:rFonts w:ascii="Times New Roman" w:eastAsia="Times New Roman" w:hAnsi="Times New Roman" w:cs="Times New Roman"/>
      <w:sz w:val="24"/>
      <w:szCs w:val="24"/>
      <w:lang w:eastAsia="hy-AM"/>
    </w:rPr>
  </w:style>
  <w:style w:type="character" w:styleId="Strong">
    <w:name w:val="Strong"/>
    <w:basedOn w:val="DefaultParagraphFont"/>
    <w:uiPriority w:val="22"/>
    <w:qFormat/>
    <w:rsid w:val="00941907"/>
    <w:rPr>
      <w:b/>
      <w:bCs/>
    </w:rPr>
  </w:style>
  <w:style w:type="character" w:styleId="Emphasis">
    <w:name w:val="Emphasis"/>
    <w:basedOn w:val="DefaultParagraphFont"/>
    <w:uiPriority w:val="20"/>
    <w:qFormat/>
    <w:rsid w:val="00941907"/>
    <w:rPr>
      <w:i/>
      <w:iCs/>
    </w:rPr>
  </w:style>
  <w:style w:type="character" w:styleId="Hyperlink">
    <w:name w:val="Hyperlink"/>
    <w:basedOn w:val="DefaultParagraphFont"/>
    <w:uiPriority w:val="99"/>
    <w:semiHidden/>
    <w:unhideWhenUsed/>
    <w:rsid w:val="00941907"/>
    <w:rPr>
      <w:color w:val="0000FF"/>
      <w:u w:val="single"/>
    </w:rPr>
  </w:style>
  <w:style w:type="character" w:styleId="FollowedHyperlink">
    <w:name w:val="FollowedHyperlink"/>
    <w:basedOn w:val="DefaultParagraphFont"/>
    <w:uiPriority w:val="99"/>
    <w:semiHidden/>
    <w:unhideWhenUsed/>
    <w:rsid w:val="00941907"/>
    <w:rPr>
      <w:color w:val="800080"/>
      <w:u w:val="single"/>
    </w:rPr>
  </w:style>
  <w:style w:type="paragraph" w:styleId="ListParagraph">
    <w:name w:val="List Paragraph"/>
    <w:basedOn w:val="Normal"/>
    <w:uiPriority w:val="1"/>
    <w:qFormat/>
    <w:rsid w:val="000B13E2"/>
    <w:pPr>
      <w:ind w:left="720"/>
      <w:contextualSpacing/>
    </w:pPr>
  </w:style>
  <w:style w:type="paragraph" w:styleId="CommentText">
    <w:name w:val="annotation text"/>
    <w:basedOn w:val="Normal"/>
    <w:link w:val="CommentTextChar"/>
    <w:uiPriority w:val="99"/>
    <w:unhideWhenUsed/>
    <w:rsid w:val="009658C6"/>
    <w:pPr>
      <w:spacing w:line="240" w:lineRule="auto"/>
    </w:pPr>
    <w:rPr>
      <w:sz w:val="20"/>
      <w:szCs w:val="20"/>
    </w:rPr>
  </w:style>
  <w:style w:type="character" w:customStyle="1" w:styleId="CommentTextChar">
    <w:name w:val="Comment Text Char"/>
    <w:basedOn w:val="DefaultParagraphFont"/>
    <w:link w:val="CommentText"/>
    <w:uiPriority w:val="99"/>
    <w:rsid w:val="009658C6"/>
    <w:rPr>
      <w:sz w:val="20"/>
      <w:szCs w:val="20"/>
    </w:rPr>
  </w:style>
  <w:style w:type="paragraph" w:styleId="BalloonText">
    <w:name w:val="Balloon Text"/>
    <w:basedOn w:val="Normal"/>
    <w:link w:val="BalloonTextChar"/>
    <w:uiPriority w:val="99"/>
    <w:semiHidden/>
    <w:unhideWhenUsed/>
    <w:rsid w:val="005142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2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47775">
      <w:bodyDiv w:val="1"/>
      <w:marLeft w:val="0"/>
      <w:marRight w:val="0"/>
      <w:marTop w:val="0"/>
      <w:marBottom w:val="0"/>
      <w:divBdr>
        <w:top w:val="none" w:sz="0" w:space="0" w:color="auto"/>
        <w:left w:val="none" w:sz="0" w:space="0" w:color="auto"/>
        <w:bottom w:val="none" w:sz="0" w:space="0" w:color="auto"/>
        <w:right w:val="none" w:sz="0" w:space="0" w:color="auto"/>
      </w:divBdr>
    </w:div>
    <w:div w:id="120123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hy/acts/210509" TargetMode="External"/><Relationship Id="rId13" Type="http://schemas.openxmlformats.org/officeDocument/2006/relationships/hyperlink" Target="https://www.arlis.am/hy/acts/211846" TargetMode="External"/><Relationship Id="rId3" Type="http://schemas.openxmlformats.org/officeDocument/2006/relationships/styles" Target="styles.xml"/><Relationship Id="rId7" Type="http://schemas.openxmlformats.org/officeDocument/2006/relationships/hyperlink" Target="https://www.arlis.am/hy/acts/216226" TargetMode="External"/><Relationship Id="rId12" Type="http://schemas.openxmlformats.org/officeDocument/2006/relationships/hyperlink" Target="https://www.arlis.am/hy/acts/20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arlis.am/hy/acts/200601" TargetMode="External"/><Relationship Id="rId11" Type="http://schemas.openxmlformats.org/officeDocument/2006/relationships/hyperlink" Target="https://www.arlis.am/hy/acts/200401"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arlis.am/hy/acts/210971" TargetMode="External"/><Relationship Id="rId4" Type="http://schemas.openxmlformats.org/officeDocument/2006/relationships/settings" Target="settings.xml"/><Relationship Id="rId9" Type="http://schemas.openxmlformats.org/officeDocument/2006/relationships/hyperlink" Target="https://www.arlis.am/hy/acts/2109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ABBB6-0761-41DE-9295-5383255D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13406</Words>
  <Characters>76417</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Aghbalyan</cp:lastModifiedBy>
  <cp:revision>2</cp:revision>
  <dcterms:created xsi:type="dcterms:W3CDTF">2026-01-30T20:05:00Z</dcterms:created>
  <dcterms:modified xsi:type="dcterms:W3CDTF">2026-01-30T20:05:00Z</dcterms:modified>
</cp:coreProperties>
</file>